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1" w:name="object-oriented-programming-features-of-"/>
    <w:bookmarkEnd w:id="1"/>
    <w:p w14:paraId="1756F00F" w14:textId="0CAD7A50" w:rsidR="00363861" w:rsidRDefault="00363861" w:rsidP="002018E6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r>
        <w:rPr>
          <w:lang w:eastAsia="en-GB"/>
        </w:rPr>
        <w:fldChar w:fldCharType="begin"/>
      </w:r>
      <w:r>
        <w:rPr>
          <w:lang w:eastAsia="en-GB"/>
        </w:rPr>
        <w:instrText xml:space="preserve"> TOC \o "1-3" \h \z \t "HeadA,1,HeadB,2,HeadC,3" </w:instrText>
      </w:r>
      <w:r>
        <w:rPr>
          <w:lang w:eastAsia="en-GB"/>
        </w:rPr>
        <w:fldChar w:fldCharType="separate"/>
      </w:r>
      <w:hyperlink w:anchor="_Toc106713667" w:history="1">
        <w:r w:rsidRPr="008367BF">
          <w:rPr>
            <w:rStyle w:val="Hyperlink"/>
            <w:noProof/>
            <w:lang w:eastAsia="en-GB"/>
          </w:rPr>
          <w:t>Characteristics of Object-Oriented Languages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_Toc106713667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D442E63" w14:textId="6179D31F" w:rsidR="00363861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13668" w:history="1">
        <w:r w:rsidR="00363861" w:rsidRPr="008367BF">
          <w:rPr>
            <w:rStyle w:val="Hyperlink"/>
            <w:noProof/>
            <w:lang w:eastAsia="en-GB"/>
          </w:rPr>
          <w:t>Objects Contain Data and Behavior</w:t>
        </w:r>
        <w:r w:rsidR="00363861">
          <w:rPr>
            <w:noProof/>
            <w:webHidden/>
          </w:rPr>
          <w:tab/>
        </w:r>
        <w:r w:rsidR="00363861">
          <w:rPr>
            <w:noProof/>
            <w:webHidden/>
          </w:rPr>
          <w:fldChar w:fldCharType="begin"/>
        </w:r>
        <w:r w:rsidR="00363861">
          <w:rPr>
            <w:noProof/>
            <w:webHidden/>
          </w:rPr>
          <w:instrText xml:space="preserve"> PAGEREF _Toc106713668 \h </w:instrText>
        </w:r>
        <w:r w:rsidR="00363861">
          <w:rPr>
            <w:noProof/>
            <w:webHidden/>
          </w:rPr>
        </w:r>
        <w:r w:rsidR="00363861">
          <w:rPr>
            <w:noProof/>
            <w:webHidden/>
          </w:rPr>
          <w:fldChar w:fldCharType="separate"/>
        </w:r>
        <w:r w:rsidR="00363861">
          <w:rPr>
            <w:noProof/>
            <w:webHidden/>
          </w:rPr>
          <w:t>3</w:t>
        </w:r>
        <w:r w:rsidR="00363861">
          <w:rPr>
            <w:noProof/>
            <w:webHidden/>
          </w:rPr>
          <w:fldChar w:fldCharType="end"/>
        </w:r>
      </w:hyperlink>
    </w:p>
    <w:p w14:paraId="3BB47BFC" w14:textId="04B722DA" w:rsidR="00363861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r>
        <w:fldChar w:fldCharType="begin"/>
      </w:r>
      <w:r>
        <w:instrText xml:space="preserve"> HYPERLINK \l "_Toc106713669" </w:instrText>
      </w:r>
      <w:r>
        <w:fldChar w:fldCharType="separate"/>
      </w:r>
      <w:r w:rsidR="00363861" w:rsidRPr="008367BF">
        <w:rPr>
          <w:rStyle w:val="Hyperlink"/>
          <w:noProof/>
          <w:lang w:eastAsia="en-GB"/>
        </w:rPr>
        <w:t xml:space="preserve">Encapsulation </w:t>
      </w:r>
      <w:del w:id="2" w:author="Audrey Doyle" w:date="2022-08-05T12:55:00Z">
        <w:r w:rsidR="00363861" w:rsidRPr="008367BF" w:rsidDel="00044051">
          <w:rPr>
            <w:rStyle w:val="Hyperlink"/>
            <w:noProof/>
            <w:lang w:eastAsia="en-GB"/>
          </w:rPr>
          <w:delText xml:space="preserve">that </w:delText>
        </w:r>
      </w:del>
      <w:ins w:id="3" w:author="Audrey Doyle" w:date="2022-08-05T12:55:00Z">
        <w:r w:rsidR="00044051">
          <w:rPr>
            <w:rStyle w:val="Hyperlink"/>
            <w:noProof/>
            <w:lang w:eastAsia="en-GB"/>
          </w:rPr>
          <w:t>T</w:t>
        </w:r>
        <w:r w:rsidR="00044051" w:rsidRPr="008367BF">
          <w:rPr>
            <w:rStyle w:val="Hyperlink"/>
            <w:noProof/>
            <w:lang w:eastAsia="en-GB"/>
          </w:rPr>
          <w:t xml:space="preserve">hat </w:t>
        </w:r>
      </w:ins>
      <w:r w:rsidR="00363861" w:rsidRPr="008367BF">
        <w:rPr>
          <w:rStyle w:val="Hyperlink"/>
          <w:noProof/>
          <w:lang w:eastAsia="en-GB"/>
        </w:rPr>
        <w:t>Hides Implementation Details</w:t>
      </w:r>
      <w:r w:rsidR="00363861">
        <w:rPr>
          <w:noProof/>
          <w:webHidden/>
        </w:rPr>
        <w:tab/>
      </w:r>
      <w:r w:rsidR="00363861">
        <w:rPr>
          <w:noProof/>
          <w:webHidden/>
        </w:rPr>
        <w:fldChar w:fldCharType="begin"/>
      </w:r>
      <w:r w:rsidR="00363861">
        <w:rPr>
          <w:noProof/>
          <w:webHidden/>
        </w:rPr>
        <w:instrText xml:space="preserve"> PAGEREF _Toc106713669 \h </w:instrText>
      </w:r>
      <w:r w:rsidR="00363861">
        <w:rPr>
          <w:noProof/>
          <w:webHidden/>
        </w:rPr>
      </w:r>
      <w:r w:rsidR="00363861">
        <w:rPr>
          <w:noProof/>
          <w:webHidden/>
        </w:rPr>
        <w:fldChar w:fldCharType="separate"/>
      </w:r>
      <w:r w:rsidR="00363861">
        <w:rPr>
          <w:noProof/>
          <w:webHidden/>
        </w:rPr>
        <w:t>3</w:t>
      </w:r>
      <w:r w:rsidR="00363861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16053B4E" w14:textId="6D6EE310" w:rsidR="00363861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13670" w:history="1">
        <w:r w:rsidR="00363861" w:rsidRPr="008367BF">
          <w:rPr>
            <w:rStyle w:val="Hyperlink"/>
            <w:noProof/>
            <w:lang w:eastAsia="en-GB"/>
          </w:rPr>
          <w:t>Inheritance as a Type System and as Code Sharing</w:t>
        </w:r>
        <w:r w:rsidR="00363861">
          <w:rPr>
            <w:noProof/>
            <w:webHidden/>
          </w:rPr>
          <w:tab/>
        </w:r>
        <w:r w:rsidR="00363861">
          <w:rPr>
            <w:noProof/>
            <w:webHidden/>
          </w:rPr>
          <w:fldChar w:fldCharType="begin"/>
        </w:r>
        <w:r w:rsidR="00363861">
          <w:rPr>
            <w:noProof/>
            <w:webHidden/>
          </w:rPr>
          <w:instrText xml:space="preserve"> PAGEREF _Toc106713670 \h </w:instrText>
        </w:r>
        <w:r w:rsidR="00363861">
          <w:rPr>
            <w:noProof/>
            <w:webHidden/>
          </w:rPr>
        </w:r>
        <w:r w:rsidR="00363861">
          <w:rPr>
            <w:noProof/>
            <w:webHidden/>
          </w:rPr>
          <w:fldChar w:fldCharType="separate"/>
        </w:r>
        <w:r w:rsidR="00363861">
          <w:rPr>
            <w:noProof/>
            <w:webHidden/>
          </w:rPr>
          <w:t>5</w:t>
        </w:r>
        <w:r w:rsidR="00363861">
          <w:rPr>
            <w:noProof/>
            <w:webHidden/>
          </w:rPr>
          <w:fldChar w:fldCharType="end"/>
        </w:r>
      </w:hyperlink>
    </w:p>
    <w:p w14:paraId="61C0E11F" w14:textId="52EE85B6" w:rsidR="00363861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13671" w:history="1">
        <w:r w:rsidR="00363861" w:rsidRPr="008367BF">
          <w:rPr>
            <w:rStyle w:val="Hyperlink"/>
            <w:noProof/>
            <w:lang w:eastAsia="en-GB"/>
          </w:rPr>
          <w:t>Polymorphism</w:t>
        </w:r>
        <w:r w:rsidR="00363861">
          <w:rPr>
            <w:noProof/>
            <w:webHidden/>
          </w:rPr>
          <w:tab/>
        </w:r>
        <w:r w:rsidR="00363861">
          <w:rPr>
            <w:noProof/>
            <w:webHidden/>
          </w:rPr>
          <w:fldChar w:fldCharType="begin"/>
        </w:r>
        <w:r w:rsidR="00363861">
          <w:rPr>
            <w:noProof/>
            <w:webHidden/>
          </w:rPr>
          <w:instrText xml:space="preserve"> PAGEREF _Toc106713671 \h </w:instrText>
        </w:r>
        <w:r w:rsidR="00363861">
          <w:rPr>
            <w:noProof/>
            <w:webHidden/>
          </w:rPr>
        </w:r>
        <w:r w:rsidR="00363861">
          <w:rPr>
            <w:noProof/>
            <w:webHidden/>
          </w:rPr>
          <w:fldChar w:fldCharType="separate"/>
        </w:r>
        <w:r w:rsidR="00363861">
          <w:rPr>
            <w:noProof/>
            <w:webHidden/>
          </w:rPr>
          <w:t>5</w:t>
        </w:r>
        <w:r w:rsidR="00363861">
          <w:rPr>
            <w:noProof/>
            <w:webHidden/>
          </w:rPr>
          <w:fldChar w:fldCharType="end"/>
        </w:r>
      </w:hyperlink>
    </w:p>
    <w:p w14:paraId="3F894E89" w14:textId="0469F593" w:rsidR="00363861" w:rsidRDefault="00000000" w:rsidP="002018E6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13672" w:history="1">
        <w:r w:rsidR="00363861" w:rsidRPr="008367BF">
          <w:rPr>
            <w:rStyle w:val="Hyperlink"/>
            <w:noProof/>
            <w:lang w:eastAsia="en-GB"/>
          </w:rPr>
          <w:t>Using Trait Objects That Allow for Values of Different Types</w:t>
        </w:r>
        <w:r w:rsidR="00363861">
          <w:rPr>
            <w:noProof/>
            <w:webHidden/>
          </w:rPr>
          <w:tab/>
        </w:r>
        <w:r w:rsidR="00363861">
          <w:rPr>
            <w:noProof/>
            <w:webHidden/>
          </w:rPr>
          <w:fldChar w:fldCharType="begin"/>
        </w:r>
        <w:r w:rsidR="00363861">
          <w:rPr>
            <w:noProof/>
            <w:webHidden/>
          </w:rPr>
          <w:instrText xml:space="preserve"> PAGEREF _Toc106713672 \h </w:instrText>
        </w:r>
        <w:r w:rsidR="00363861">
          <w:rPr>
            <w:noProof/>
            <w:webHidden/>
          </w:rPr>
        </w:r>
        <w:r w:rsidR="00363861">
          <w:rPr>
            <w:noProof/>
            <w:webHidden/>
          </w:rPr>
          <w:fldChar w:fldCharType="separate"/>
        </w:r>
        <w:r w:rsidR="00363861">
          <w:rPr>
            <w:noProof/>
            <w:webHidden/>
          </w:rPr>
          <w:t>6</w:t>
        </w:r>
        <w:r w:rsidR="00363861">
          <w:rPr>
            <w:noProof/>
            <w:webHidden/>
          </w:rPr>
          <w:fldChar w:fldCharType="end"/>
        </w:r>
      </w:hyperlink>
    </w:p>
    <w:p w14:paraId="1196A34E" w14:textId="1B0AA18B" w:rsidR="00363861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13673" w:history="1">
        <w:r w:rsidR="00363861" w:rsidRPr="008367BF">
          <w:rPr>
            <w:rStyle w:val="Hyperlink"/>
            <w:noProof/>
            <w:lang w:eastAsia="en-GB"/>
          </w:rPr>
          <w:t>Defining a Trait for Common Behavior</w:t>
        </w:r>
        <w:r w:rsidR="00363861">
          <w:rPr>
            <w:noProof/>
            <w:webHidden/>
          </w:rPr>
          <w:tab/>
        </w:r>
        <w:r w:rsidR="00363861">
          <w:rPr>
            <w:noProof/>
            <w:webHidden/>
          </w:rPr>
          <w:fldChar w:fldCharType="begin"/>
        </w:r>
        <w:r w:rsidR="00363861">
          <w:rPr>
            <w:noProof/>
            <w:webHidden/>
          </w:rPr>
          <w:instrText xml:space="preserve"> PAGEREF _Toc106713673 \h </w:instrText>
        </w:r>
        <w:r w:rsidR="00363861">
          <w:rPr>
            <w:noProof/>
            <w:webHidden/>
          </w:rPr>
        </w:r>
        <w:r w:rsidR="00363861">
          <w:rPr>
            <w:noProof/>
            <w:webHidden/>
          </w:rPr>
          <w:fldChar w:fldCharType="separate"/>
        </w:r>
        <w:r w:rsidR="00363861">
          <w:rPr>
            <w:noProof/>
            <w:webHidden/>
          </w:rPr>
          <w:t>6</w:t>
        </w:r>
        <w:r w:rsidR="00363861">
          <w:rPr>
            <w:noProof/>
            <w:webHidden/>
          </w:rPr>
          <w:fldChar w:fldCharType="end"/>
        </w:r>
      </w:hyperlink>
    </w:p>
    <w:p w14:paraId="5B03B064" w14:textId="5EF5DDCF" w:rsidR="00363861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13674" w:history="1">
        <w:r w:rsidR="00363861" w:rsidRPr="008367BF">
          <w:rPr>
            <w:rStyle w:val="Hyperlink"/>
            <w:noProof/>
            <w:lang w:eastAsia="en-GB"/>
          </w:rPr>
          <w:t>Implementing the Trait</w:t>
        </w:r>
        <w:r w:rsidR="00363861">
          <w:rPr>
            <w:noProof/>
            <w:webHidden/>
          </w:rPr>
          <w:tab/>
        </w:r>
        <w:r w:rsidR="00363861">
          <w:rPr>
            <w:noProof/>
            <w:webHidden/>
          </w:rPr>
          <w:fldChar w:fldCharType="begin"/>
        </w:r>
        <w:r w:rsidR="00363861">
          <w:rPr>
            <w:noProof/>
            <w:webHidden/>
          </w:rPr>
          <w:instrText xml:space="preserve"> PAGEREF _Toc106713674 \h </w:instrText>
        </w:r>
        <w:r w:rsidR="00363861">
          <w:rPr>
            <w:noProof/>
            <w:webHidden/>
          </w:rPr>
        </w:r>
        <w:r w:rsidR="00363861">
          <w:rPr>
            <w:noProof/>
            <w:webHidden/>
          </w:rPr>
          <w:fldChar w:fldCharType="separate"/>
        </w:r>
        <w:r w:rsidR="00363861">
          <w:rPr>
            <w:noProof/>
            <w:webHidden/>
          </w:rPr>
          <w:t>8</w:t>
        </w:r>
        <w:r w:rsidR="00363861">
          <w:rPr>
            <w:noProof/>
            <w:webHidden/>
          </w:rPr>
          <w:fldChar w:fldCharType="end"/>
        </w:r>
      </w:hyperlink>
    </w:p>
    <w:p w14:paraId="3792C9FD" w14:textId="6C0CB456" w:rsidR="00363861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13675" w:history="1">
        <w:r w:rsidR="00363861" w:rsidRPr="008367BF">
          <w:rPr>
            <w:rStyle w:val="Hyperlink"/>
            <w:noProof/>
            <w:lang w:eastAsia="en-GB"/>
          </w:rPr>
          <w:t>Trait Objects Perform Dynamic Dispatch</w:t>
        </w:r>
        <w:r w:rsidR="00363861">
          <w:rPr>
            <w:noProof/>
            <w:webHidden/>
          </w:rPr>
          <w:tab/>
        </w:r>
        <w:r w:rsidR="00363861">
          <w:rPr>
            <w:noProof/>
            <w:webHidden/>
          </w:rPr>
          <w:fldChar w:fldCharType="begin"/>
        </w:r>
        <w:r w:rsidR="00363861">
          <w:rPr>
            <w:noProof/>
            <w:webHidden/>
          </w:rPr>
          <w:instrText xml:space="preserve"> PAGEREF _Toc106713675 \h </w:instrText>
        </w:r>
        <w:r w:rsidR="00363861">
          <w:rPr>
            <w:noProof/>
            <w:webHidden/>
          </w:rPr>
        </w:r>
        <w:r w:rsidR="00363861">
          <w:rPr>
            <w:noProof/>
            <w:webHidden/>
          </w:rPr>
          <w:fldChar w:fldCharType="separate"/>
        </w:r>
        <w:r w:rsidR="00363861">
          <w:rPr>
            <w:noProof/>
            <w:webHidden/>
          </w:rPr>
          <w:t>11</w:t>
        </w:r>
        <w:r w:rsidR="00363861">
          <w:rPr>
            <w:noProof/>
            <w:webHidden/>
          </w:rPr>
          <w:fldChar w:fldCharType="end"/>
        </w:r>
      </w:hyperlink>
    </w:p>
    <w:p w14:paraId="155BCAB3" w14:textId="73105F4D" w:rsidR="00363861" w:rsidRDefault="00000000" w:rsidP="002018E6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13676" w:history="1">
        <w:r w:rsidR="00363861" w:rsidRPr="008367BF">
          <w:rPr>
            <w:rStyle w:val="Hyperlink"/>
            <w:noProof/>
            <w:lang w:eastAsia="en-GB"/>
          </w:rPr>
          <w:t>Implementing an Object-Oriented Design Pattern</w:t>
        </w:r>
        <w:r w:rsidR="00363861">
          <w:rPr>
            <w:noProof/>
            <w:webHidden/>
          </w:rPr>
          <w:tab/>
        </w:r>
        <w:r w:rsidR="00363861">
          <w:rPr>
            <w:noProof/>
            <w:webHidden/>
          </w:rPr>
          <w:fldChar w:fldCharType="begin"/>
        </w:r>
        <w:r w:rsidR="00363861">
          <w:rPr>
            <w:noProof/>
            <w:webHidden/>
          </w:rPr>
          <w:instrText xml:space="preserve"> PAGEREF _Toc106713676 \h </w:instrText>
        </w:r>
        <w:r w:rsidR="00363861">
          <w:rPr>
            <w:noProof/>
            <w:webHidden/>
          </w:rPr>
        </w:r>
        <w:r w:rsidR="00363861">
          <w:rPr>
            <w:noProof/>
            <w:webHidden/>
          </w:rPr>
          <w:fldChar w:fldCharType="separate"/>
        </w:r>
        <w:r w:rsidR="00363861">
          <w:rPr>
            <w:noProof/>
            <w:webHidden/>
          </w:rPr>
          <w:t>11</w:t>
        </w:r>
        <w:r w:rsidR="00363861">
          <w:rPr>
            <w:noProof/>
            <w:webHidden/>
          </w:rPr>
          <w:fldChar w:fldCharType="end"/>
        </w:r>
      </w:hyperlink>
    </w:p>
    <w:p w14:paraId="7D7BFC0E" w14:textId="4DF97ABA" w:rsidR="00363861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13677" w:history="1">
        <w:r w:rsidR="00363861" w:rsidRPr="008367BF">
          <w:rPr>
            <w:rStyle w:val="Hyperlink"/>
            <w:noProof/>
          </w:rPr>
          <w:t>Defining Post</w:t>
        </w:r>
        <w:r w:rsidR="00363861" w:rsidRPr="008367BF">
          <w:rPr>
            <w:rStyle w:val="Hyperlink"/>
            <w:noProof/>
            <w:lang w:eastAsia="en-GB"/>
          </w:rPr>
          <w:t xml:space="preserve"> and Creating a New Instance in the Draft State</w:t>
        </w:r>
        <w:r w:rsidR="00363861">
          <w:rPr>
            <w:noProof/>
            <w:webHidden/>
          </w:rPr>
          <w:tab/>
        </w:r>
        <w:r w:rsidR="00363861">
          <w:rPr>
            <w:noProof/>
            <w:webHidden/>
          </w:rPr>
          <w:fldChar w:fldCharType="begin"/>
        </w:r>
        <w:r w:rsidR="00363861">
          <w:rPr>
            <w:noProof/>
            <w:webHidden/>
          </w:rPr>
          <w:instrText xml:space="preserve"> PAGEREF _Toc106713677 \h </w:instrText>
        </w:r>
        <w:r w:rsidR="00363861">
          <w:rPr>
            <w:noProof/>
            <w:webHidden/>
          </w:rPr>
        </w:r>
        <w:r w:rsidR="00363861">
          <w:rPr>
            <w:noProof/>
            <w:webHidden/>
          </w:rPr>
          <w:fldChar w:fldCharType="separate"/>
        </w:r>
        <w:r w:rsidR="00363861">
          <w:rPr>
            <w:noProof/>
            <w:webHidden/>
          </w:rPr>
          <w:t>13</w:t>
        </w:r>
        <w:r w:rsidR="00363861">
          <w:rPr>
            <w:noProof/>
            <w:webHidden/>
          </w:rPr>
          <w:fldChar w:fldCharType="end"/>
        </w:r>
      </w:hyperlink>
    </w:p>
    <w:p w14:paraId="1881ACC9" w14:textId="3866A650" w:rsidR="00363861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13678" w:history="1">
        <w:r w:rsidR="00363861" w:rsidRPr="008367BF">
          <w:rPr>
            <w:rStyle w:val="Hyperlink"/>
            <w:noProof/>
            <w:lang w:eastAsia="en-GB"/>
          </w:rPr>
          <w:t>Storing the Text of the Post Content</w:t>
        </w:r>
        <w:r w:rsidR="00363861">
          <w:rPr>
            <w:noProof/>
            <w:webHidden/>
          </w:rPr>
          <w:tab/>
        </w:r>
        <w:r w:rsidR="00363861">
          <w:rPr>
            <w:noProof/>
            <w:webHidden/>
          </w:rPr>
          <w:fldChar w:fldCharType="begin"/>
        </w:r>
        <w:r w:rsidR="00363861">
          <w:rPr>
            <w:noProof/>
            <w:webHidden/>
          </w:rPr>
          <w:instrText xml:space="preserve"> PAGEREF _Toc106713678 \h </w:instrText>
        </w:r>
        <w:r w:rsidR="00363861">
          <w:rPr>
            <w:noProof/>
            <w:webHidden/>
          </w:rPr>
        </w:r>
        <w:r w:rsidR="00363861">
          <w:rPr>
            <w:noProof/>
            <w:webHidden/>
          </w:rPr>
          <w:fldChar w:fldCharType="separate"/>
        </w:r>
        <w:r w:rsidR="00363861">
          <w:rPr>
            <w:noProof/>
            <w:webHidden/>
          </w:rPr>
          <w:t>14</w:t>
        </w:r>
        <w:r w:rsidR="00363861">
          <w:rPr>
            <w:noProof/>
            <w:webHidden/>
          </w:rPr>
          <w:fldChar w:fldCharType="end"/>
        </w:r>
      </w:hyperlink>
    </w:p>
    <w:p w14:paraId="41CE4CB2" w14:textId="44D36BAA" w:rsidR="00363861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13679" w:history="1">
        <w:r w:rsidR="00363861" w:rsidRPr="008367BF">
          <w:rPr>
            <w:rStyle w:val="Hyperlink"/>
            <w:noProof/>
            <w:lang w:eastAsia="en-GB"/>
          </w:rPr>
          <w:t>Ensuring the Content of a Draft Post Is Empty</w:t>
        </w:r>
        <w:r w:rsidR="00363861">
          <w:rPr>
            <w:noProof/>
            <w:webHidden/>
          </w:rPr>
          <w:tab/>
        </w:r>
        <w:r w:rsidR="00363861">
          <w:rPr>
            <w:noProof/>
            <w:webHidden/>
          </w:rPr>
          <w:fldChar w:fldCharType="begin"/>
        </w:r>
        <w:r w:rsidR="00363861">
          <w:rPr>
            <w:noProof/>
            <w:webHidden/>
          </w:rPr>
          <w:instrText xml:space="preserve"> PAGEREF _Toc106713679 \h </w:instrText>
        </w:r>
        <w:r w:rsidR="00363861">
          <w:rPr>
            <w:noProof/>
            <w:webHidden/>
          </w:rPr>
        </w:r>
        <w:r w:rsidR="00363861">
          <w:rPr>
            <w:noProof/>
            <w:webHidden/>
          </w:rPr>
          <w:fldChar w:fldCharType="separate"/>
        </w:r>
        <w:r w:rsidR="00363861">
          <w:rPr>
            <w:noProof/>
            <w:webHidden/>
          </w:rPr>
          <w:t>15</w:t>
        </w:r>
        <w:r w:rsidR="00363861">
          <w:rPr>
            <w:noProof/>
            <w:webHidden/>
          </w:rPr>
          <w:fldChar w:fldCharType="end"/>
        </w:r>
      </w:hyperlink>
    </w:p>
    <w:p w14:paraId="226132EA" w14:textId="475A75B4" w:rsidR="00363861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r>
        <w:fldChar w:fldCharType="begin"/>
      </w:r>
      <w:r>
        <w:instrText xml:space="preserve"> HYPERLINK \l "_Toc106713680" </w:instrText>
      </w:r>
      <w:r>
        <w:fldChar w:fldCharType="separate"/>
      </w:r>
      <w:r w:rsidR="00363861" w:rsidRPr="008367BF">
        <w:rPr>
          <w:rStyle w:val="Hyperlink"/>
          <w:noProof/>
          <w:lang w:eastAsia="en-GB"/>
        </w:rPr>
        <w:t xml:space="preserve">Requesting a Review </w:t>
      </w:r>
      <w:del w:id="4" w:author="Audrey Doyle" w:date="2022-08-05T12:55:00Z">
        <w:r w:rsidR="00363861" w:rsidRPr="008367BF" w:rsidDel="00044051">
          <w:rPr>
            <w:rStyle w:val="Hyperlink"/>
            <w:noProof/>
            <w:lang w:eastAsia="en-GB"/>
          </w:rPr>
          <w:delText xml:space="preserve">of </w:delText>
        </w:r>
      </w:del>
      <w:ins w:id="5" w:author="Audrey Doyle" w:date="2022-08-05T12:55:00Z">
        <w:r w:rsidR="00044051">
          <w:rPr>
            <w:rStyle w:val="Hyperlink"/>
            <w:noProof/>
            <w:lang w:eastAsia="en-GB"/>
          </w:rPr>
          <w:t>I</w:t>
        </w:r>
        <w:r w:rsidR="00044051" w:rsidRPr="008367BF">
          <w:rPr>
            <w:rStyle w:val="Hyperlink"/>
            <w:noProof/>
            <w:lang w:eastAsia="en-GB"/>
          </w:rPr>
          <w:t xml:space="preserve">f </w:t>
        </w:r>
      </w:ins>
      <w:r w:rsidR="00363861" w:rsidRPr="008367BF">
        <w:rPr>
          <w:rStyle w:val="Hyperlink"/>
          <w:noProof/>
          <w:lang w:eastAsia="en-GB"/>
        </w:rPr>
        <w:t>the Post Changes Its State</w:t>
      </w:r>
      <w:r w:rsidR="00363861">
        <w:rPr>
          <w:noProof/>
          <w:webHidden/>
        </w:rPr>
        <w:tab/>
      </w:r>
      <w:r w:rsidR="00363861">
        <w:rPr>
          <w:noProof/>
          <w:webHidden/>
        </w:rPr>
        <w:fldChar w:fldCharType="begin"/>
      </w:r>
      <w:r w:rsidR="00363861">
        <w:rPr>
          <w:noProof/>
          <w:webHidden/>
        </w:rPr>
        <w:instrText xml:space="preserve"> PAGEREF _Toc106713680 \h </w:instrText>
      </w:r>
      <w:r w:rsidR="00363861">
        <w:rPr>
          <w:noProof/>
          <w:webHidden/>
        </w:rPr>
      </w:r>
      <w:r w:rsidR="00363861">
        <w:rPr>
          <w:noProof/>
          <w:webHidden/>
        </w:rPr>
        <w:fldChar w:fldCharType="separate"/>
      </w:r>
      <w:r w:rsidR="00363861">
        <w:rPr>
          <w:noProof/>
          <w:webHidden/>
        </w:rPr>
        <w:t>15</w:t>
      </w:r>
      <w:r w:rsidR="00363861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05EB0437" w14:textId="2BA91229" w:rsidR="00363861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13681" w:history="1">
        <w:r w:rsidR="00363861" w:rsidRPr="008367BF">
          <w:rPr>
            <w:rStyle w:val="Hyperlink"/>
            <w:noProof/>
          </w:rPr>
          <w:t>Adding approve to Change the Behavior of content</w:t>
        </w:r>
        <w:r w:rsidR="00363861">
          <w:rPr>
            <w:noProof/>
            <w:webHidden/>
          </w:rPr>
          <w:tab/>
        </w:r>
        <w:r w:rsidR="00363861">
          <w:rPr>
            <w:noProof/>
            <w:webHidden/>
          </w:rPr>
          <w:fldChar w:fldCharType="begin"/>
        </w:r>
        <w:r w:rsidR="00363861">
          <w:rPr>
            <w:noProof/>
            <w:webHidden/>
          </w:rPr>
          <w:instrText xml:space="preserve"> PAGEREF _Toc106713681 \h </w:instrText>
        </w:r>
        <w:r w:rsidR="00363861">
          <w:rPr>
            <w:noProof/>
            <w:webHidden/>
          </w:rPr>
        </w:r>
        <w:r w:rsidR="00363861">
          <w:rPr>
            <w:noProof/>
            <w:webHidden/>
          </w:rPr>
          <w:fldChar w:fldCharType="separate"/>
        </w:r>
        <w:r w:rsidR="00363861">
          <w:rPr>
            <w:noProof/>
            <w:webHidden/>
          </w:rPr>
          <w:t>17</w:t>
        </w:r>
        <w:r w:rsidR="00363861">
          <w:rPr>
            <w:noProof/>
            <w:webHidden/>
          </w:rPr>
          <w:fldChar w:fldCharType="end"/>
        </w:r>
      </w:hyperlink>
    </w:p>
    <w:p w14:paraId="240D7737" w14:textId="21B42A3F" w:rsidR="00363861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13682" w:history="1">
        <w:r w:rsidR="00363861" w:rsidRPr="008367BF">
          <w:rPr>
            <w:rStyle w:val="Hyperlink"/>
            <w:noProof/>
            <w:lang w:eastAsia="en-GB"/>
          </w:rPr>
          <w:t>Trade-offs of the State Pattern</w:t>
        </w:r>
        <w:r w:rsidR="00363861">
          <w:rPr>
            <w:noProof/>
            <w:webHidden/>
          </w:rPr>
          <w:tab/>
        </w:r>
        <w:r w:rsidR="00363861">
          <w:rPr>
            <w:noProof/>
            <w:webHidden/>
          </w:rPr>
          <w:fldChar w:fldCharType="begin"/>
        </w:r>
        <w:r w:rsidR="00363861">
          <w:rPr>
            <w:noProof/>
            <w:webHidden/>
          </w:rPr>
          <w:instrText xml:space="preserve"> PAGEREF _Toc106713682 \h </w:instrText>
        </w:r>
        <w:r w:rsidR="00363861">
          <w:rPr>
            <w:noProof/>
            <w:webHidden/>
          </w:rPr>
        </w:r>
        <w:r w:rsidR="00363861">
          <w:rPr>
            <w:noProof/>
            <w:webHidden/>
          </w:rPr>
          <w:fldChar w:fldCharType="separate"/>
        </w:r>
        <w:r w:rsidR="00363861">
          <w:rPr>
            <w:noProof/>
            <w:webHidden/>
          </w:rPr>
          <w:t>20</w:t>
        </w:r>
        <w:r w:rsidR="00363861">
          <w:rPr>
            <w:noProof/>
            <w:webHidden/>
          </w:rPr>
          <w:fldChar w:fldCharType="end"/>
        </w:r>
      </w:hyperlink>
    </w:p>
    <w:p w14:paraId="33A34C87" w14:textId="70BB1881" w:rsidR="00363861" w:rsidRDefault="00000000">
      <w:pPr>
        <w:pStyle w:val="TOC3"/>
        <w:tabs>
          <w:tab w:val="right" w:leader="dot" w:pos="8090"/>
        </w:tabs>
        <w:rPr>
          <w:noProof/>
        </w:rPr>
      </w:pPr>
      <w:hyperlink w:anchor="_Toc106713683" w:history="1">
        <w:r w:rsidR="00363861" w:rsidRPr="008367BF">
          <w:rPr>
            <w:rStyle w:val="Hyperlink"/>
            <w:noProof/>
            <w:lang w:eastAsia="en-GB"/>
          </w:rPr>
          <w:t>Encoding States and Behavior as Types</w:t>
        </w:r>
        <w:r w:rsidR="00363861">
          <w:rPr>
            <w:noProof/>
            <w:webHidden/>
          </w:rPr>
          <w:tab/>
        </w:r>
        <w:r w:rsidR="00363861">
          <w:rPr>
            <w:noProof/>
            <w:webHidden/>
          </w:rPr>
          <w:fldChar w:fldCharType="begin"/>
        </w:r>
        <w:r w:rsidR="00363861">
          <w:rPr>
            <w:noProof/>
            <w:webHidden/>
          </w:rPr>
          <w:instrText xml:space="preserve"> PAGEREF _Toc106713683 \h </w:instrText>
        </w:r>
        <w:r w:rsidR="00363861">
          <w:rPr>
            <w:noProof/>
            <w:webHidden/>
          </w:rPr>
        </w:r>
        <w:r w:rsidR="00363861">
          <w:rPr>
            <w:noProof/>
            <w:webHidden/>
          </w:rPr>
          <w:fldChar w:fldCharType="separate"/>
        </w:r>
        <w:r w:rsidR="00363861">
          <w:rPr>
            <w:noProof/>
            <w:webHidden/>
          </w:rPr>
          <w:t>21</w:t>
        </w:r>
        <w:r w:rsidR="00363861">
          <w:rPr>
            <w:noProof/>
            <w:webHidden/>
          </w:rPr>
          <w:fldChar w:fldCharType="end"/>
        </w:r>
      </w:hyperlink>
    </w:p>
    <w:p w14:paraId="1ABB9ED4" w14:textId="77F867C4" w:rsidR="00363861" w:rsidRDefault="00000000">
      <w:pPr>
        <w:pStyle w:val="TOC3"/>
        <w:tabs>
          <w:tab w:val="right" w:leader="dot" w:pos="8090"/>
        </w:tabs>
        <w:rPr>
          <w:noProof/>
        </w:rPr>
      </w:pPr>
      <w:hyperlink w:anchor="_Toc106713684" w:history="1">
        <w:r w:rsidR="00363861" w:rsidRPr="008367BF">
          <w:rPr>
            <w:rStyle w:val="Hyperlink"/>
            <w:noProof/>
            <w:lang w:eastAsia="en-GB"/>
          </w:rPr>
          <w:t>Implementing Transitions as Transformations into Different Types</w:t>
        </w:r>
        <w:r w:rsidR="00363861">
          <w:rPr>
            <w:noProof/>
            <w:webHidden/>
          </w:rPr>
          <w:tab/>
        </w:r>
        <w:r w:rsidR="00363861">
          <w:rPr>
            <w:noProof/>
            <w:webHidden/>
          </w:rPr>
          <w:fldChar w:fldCharType="begin"/>
        </w:r>
        <w:r w:rsidR="00363861">
          <w:rPr>
            <w:noProof/>
            <w:webHidden/>
          </w:rPr>
          <w:instrText xml:space="preserve"> PAGEREF _Toc106713684 \h </w:instrText>
        </w:r>
        <w:r w:rsidR="00363861">
          <w:rPr>
            <w:noProof/>
            <w:webHidden/>
          </w:rPr>
        </w:r>
        <w:r w:rsidR="00363861">
          <w:rPr>
            <w:noProof/>
            <w:webHidden/>
          </w:rPr>
          <w:fldChar w:fldCharType="separate"/>
        </w:r>
        <w:r w:rsidR="00363861">
          <w:rPr>
            <w:noProof/>
            <w:webHidden/>
          </w:rPr>
          <w:t>22</w:t>
        </w:r>
        <w:r w:rsidR="00363861">
          <w:rPr>
            <w:noProof/>
            <w:webHidden/>
          </w:rPr>
          <w:fldChar w:fldCharType="end"/>
        </w:r>
      </w:hyperlink>
    </w:p>
    <w:p w14:paraId="2AC8DEF1" w14:textId="589BAA16" w:rsidR="00363861" w:rsidRDefault="00000000" w:rsidP="002018E6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13685" w:history="1">
        <w:r w:rsidR="00363861" w:rsidRPr="008367BF">
          <w:rPr>
            <w:rStyle w:val="Hyperlink"/>
            <w:noProof/>
            <w:lang w:eastAsia="en-GB"/>
          </w:rPr>
          <w:t>Summary</w:t>
        </w:r>
        <w:r w:rsidR="00363861">
          <w:rPr>
            <w:noProof/>
            <w:webHidden/>
          </w:rPr>
          <w:tab/>
        </w:r>
        <w:r w:rsidR="00363861">
          <w:rPr>
            <w:noProof/>
            <w:webHidden/>
          </w:rPr>
          <w:fldChar w:fldCharType="begin"/>
        </w:r>
        <w:r w:rsidR="00363861">
          <w:rPr>
            <w:noProof/>
            <w:webHidden/>
          </w:rPr>
          <w:instrText xml:space="preserve"> PAGEREF _Toc106713685 \h </w:instrText>
        </w:r>
        <w:r w:rsidR="00363861">
          <w:rPr>
            <w:noProof/>
            <w:webHidden/>
          </w:rPr>
        </w:r>
        <w:r w:rsidR="00363861">
          <w:rPr>
            <w:noProof/>
            <w:webHidden/>
          </w:rPr>
          <w:fldChar w:fldCharType="separate"/>
        </w:r>
        <w:r w:rsidR="00363861">
          <w:rPr>
            <w:noProof/>
            <w:webHidden/>
          </w:rPr>
          <w:t>24</w:t>
        </w:r>
        <w:r w:rsidR="00363861">
          <w:rPr>
            <w:noProof/>
            <w:webHidden/>
          </w:rPr>
          <w:fldChar w:fldCharType="end"/>
        </w:r>
      </w:hyperlink>
    </w:p>
    <w:p w14:paraId="5FB1A6CF" w14:textId="1296208F" w:rsidR="00E7070D" w:rsidRDefault="00363861" w:rsidP="002C5D03">
      <w:pPr>
        <w:pStyle w:val="ChapterNumber"/>
        <w:numPr>
          <w:ilvl w:val="0"/>
          <w:numId w:val="0"/>
        </w:numPr>
        <w:rPr>
          <w:lang w:eastAsia="en-GB"/>
        </w:rPr>
        <w:pPrChange w:id="6" w:author="Carol Nichols" w:date="2022-09-13T12:48:00Z">
          <w:pPr>
            <w:pStyle w:val="ChapterNumber"/>
          </w:pPr>
        </w:pPrChange>
      </w:pPr>
      <w:r>
        <w:rPr>
          <w:lang w:eastAsia="en-GB"/>
        </w:rPr>
        <w:fldChar w:fldCharType="end"/>
      </w:r>
      <w:ins w:id="7" w:author="Carol Nichols" w:date="2022-09-13T12:48:00Z">
        <w:r w:rsidR="002C5D03">
          <w:rPr>
            <w:lang w:eastAsia="en-GB"/>
          </w:rPr>
          <w:t>17</w:t>
        </w:r>
      </w:ins>
    </w:p>
    <w:p w14:paraId="0441B94F" w14:textId="486D331E" w:rsidR="007D4744" w:rsidRPr="007D4744" w:rsidRDefault="007D4744" w:rsidP="00E7070D">
      <w:pPr>
        <w:pStyle w:val="ChapterTitle"/>
        <w:rPr>
          <w:lang w:eastAsia="en-GB"/>
        </w:rPr>
      </w:pPr>
      <w:r w:rsidRPr="007D4744">
        <w:rPr>
          <w:lang w:eastAsia="en-GB"/>
        </w:rPr>
        <w:lastRenderedPageBreak/>
        <w:t>Object-Oriented Programming Features</w:t>
      </w:r>
      <w:del w:id="8" w:author="Carol Nichols" w:date="2022-08-26T20:08:00Z">
        <w:r w:rsidRPr="007D4744" w:rsidDel="00BB750E">
          <w:rPr>
            <w:lang w:eastAsia="en-GB"/>
          </w:rPr>
          <w:delText xml:space="preserve"> </w:delText>
        </w:r>
        <w:commentRangeStart w:id="9"/>
        <w:commentRangeStart w:id="10"/>
        <w:r w:rsidRPr="007D4744" w:rsidDel="00BB750E">
          <w:rPr>
            <w:lang w:eastAsia="en-GB"/>
          </w:rPr>
          <w:delText>of Rust</w:delText>
        </w:r>
        <w:commentRangeEnd w:id="9"/>
        <w:r w:rsidR="00044051" w:rsidDel="00BB750E">
          <w:rPr>
            <w:rStyle w:val="CommentReference"/>
            <w:rFonts w:ascii="Times New Roman" w:hAnsi="Times New Roman" w:cs="Times New Roman"/>
            <w:b w:val="0"/>
            <w:bCs w:val="0"/>
            <w:caps w:val="0"/>
            <w:color w:val="auto"/>
            <w:spacing w:val="0"/>
            <w:lang w:val="en-CA"/>
          </w:rPr>
          <w:commentReference w:id="9"/>
        </w:r>
        <w:commentRangeEnd w:id="10"/>
        <w:r w:rsidR="0096016D" w:rsidDel="00BB750E">
          <w:rPr>
            <w:rStyle w:val="CommentReference"/>
            <w:rFonts w:ascii="Times New Roman" w:hAnsi="Times New Roman" w:cs="Times New Roman"/>
            <w:b w:val="0"/>
            <w:bCs w:val="0"/>
            <w:caps w:val="0"/>
            <w:color w:val="auto"/>
            <w:spacing w:val="0"/>
            <w:lang w:val="en-CA"/>
          </w:rPr>
          <w:commentReference w:id="10"/>
        </w:r>
      </w:del>
    </w:p>
    <w:p w14:paraId="7B1EF939" w14:textId="6CF7C062" w:rsidR="007D4744" w:rsidRPr="007D4744" w:rsidRDefault="00E54486" w:rsidP="00E7070D">
      <w:pPr>
        <w:pStyle w:val="ChapterIntro"/>
        <w:rPr>
          <w:lang w:val="en-GB" w:eastAsia="en-GB"/>
        </w:rPr>
      </w:pPr>
      <w:ins w:id="11" w:author="Carol Nichols" w:date="2022-08-26T20:42:00Z">
        <w:r>
          <w:fldChar w:fldCharType="begin"/>
        </w:r>
        <w:r>
          <w:instrText xml:space="preserve"> XE "</w:instrText>
        </w:r>
        <w:r w:rsidRPr="000244C0">
          <w:instrText>object-oriented</w:instrText>
        </w:r>
        <w:r>
          <w:instrText xml:space="preserve"> programming (OOP) startRange" </w:instrText>
        </w:r>
        <w:r>
          <w:fldChar w:fldCharType="end"/>
        </w:r>
      </w:ins>
      <w:r w:rsidR="007D4744" w:rsidRPr="00E7070D">
        <w:t>Object-oriented programming (OOP) is a way of modeling programs. Objects as a</w:t>
      </w:r>
      <w:r w:rsidR="00E7070D" w:rsidRPr="00E7070D">
        <w:t xml:space="preserve"> </w:t>
      </w:r>
      <w:r w:rsidR="007D4744" w:rsidRPr="00E7070D">
        <w:t>programmatic concept were introduced in the programming language Simula in the</w:t>
      </w:r>
      <w:r w:rsidR="00E7070D" w:rsidRPr="00E7070D">
        <w:t xml:space="preserve"> </w:t>
      </w:r>
      <w:r w:rsidR="007D4744" w:rsidRPr="00E7070D">
        <w:t>1960s. Those objects influenced Alan Kay</w:t>
      </w:r>
      <w:ins w:id="12" w:author="Carol Nichols" w:date="2022-08-26T20:42:00Z">
        <w:r w:rsidR="00B35DF6">
          <w:fldChar w:fldCharType="begin"/>
        </w:r>
        <w:r w:rsidR="00B35DF6">
          <w:instrText xml:space="preserve"> XE "</w:instrText>
        </w:r>
        <w:r w:rsidR="00B35DF6" w:rsidRPr="00C433FB">
          <w:instrText>Kay, Alan</w:instrText>
        </w:r>
        <w:r w:rsidR="00B35DF6">
          <w:instrText xml:space="preserve">" </w:instrText>
        </w:r>
        <w:r w:rsidR="00B35DF6">
          <w:fldChar w:fldCharType="end"/>
        </w:r>
      </w:ins>
      <w:r w:rsidR="007D4744" w:rsidRPr="00E7070D">
        <w:t>’s programming architecture in which</w:t>
      </w:r>
      <w:r w:rsidR="00E7070D" w:rsidRPr="00E7070D">
        <w:t xml:space="preserve"> </w:t>
      </w:r>
      <w:r w:rsidR="007D4744" w:rsidRPr="00E7070D">
        <w:t>objects pass messages to each other. To describe this architecture, he coined</w:t>
      </w:r>
      <w:r w:rsidR="00E7070D" w:rsidRPr="00E7070D">
        <w:t xml:space="preserve"> </w:t>
      </w:r>
      <w:r w:rsidR="007D4744" w:rsidRPr="00E7070D">
        <w:t xml:space="preserve">the term </w:t>
      </w:r>
      <w:r w:rsidR="007D4744" w:rsidRPr="00E7070D">
        <w:rPr>
          <w:rStyle w:val="Italic"/>
        </w:rPr>
        <w:t>object-oriented programming</w:t>
      </w:r>
      <w:r w:rsidR="007D4744" w:rsidRPr="007D4744">
        <w:rPr>
          <w:lang w:eastAsia="en-GB"/>
        </w:rPr>
        <w:t xml:space="preserve"> in 1967. Many competing definitions</w:t>
      </w:r>
      <w:r w:rsidR="00E7070D">
        <w:rPr>
          <w:lang w:eastAsia="en-GB"/>
        </w:rPr>
        <w:t xml:space="preserve"> </w:t>
      </w:r>
      <w:r w:rsidR="007D4744" w:rsidRPr="007D4744">
        <w:rPr>
          <w:lang w:eastAsia="en-GB"/>
        </w:rPr>
        <w:t>describe what OOP is, and by some of these definitions Rust is object</w:t>
      </w:r>
      <w:ins w:id="13" w:author="Audrey Doyle" w:date="2022-08-05T12:56:00Z">
        <w:r w:rsidR="00044051">
          <w:rPr>
            <w:lang w:eastAsia="en-GB"/>
          </w:rPr>
          <w:t xml:space="preserve"> </w:t>
        </w:r>
      </w:ins>
      <w:del w:id="14" w:author="Audrey Doyle" w:date="2022-08-05T12:56:00Z">
        <w:r w:rsidR="007D4744" w:rsidRPr="007D4744" w:rsidDel="00044051">
          <w:rPr>
            <w:lang w:eastAsia="en-GB"/>
          </w:rPr>
          <w:delText>-</w:delText>
        </w:r>
      </w:del>
      <w:r w:rsidR="007D4744" w:rsidRPr="007D4744">
        <w:rPr>
          <w:lang w:eastAsia="en-GB"/>
        </w:rPr>
        <w:t>oriented</w:t>
      </w:r>
      <w:del w:id="15" w:author="Audrey Doyle" w:date="2022-08-05T13:55:00Z">
        <w:r w:rsidR="007D4744" w:rsidRPr="007D4744" w:rsidDel="003F3BD2">
          <w:rPr>
            <w:lang w:eastAsia="en-GB"/>
          </w:rPr>
          <w:delText>,</w:delText>
        </w:r>
      </w:del>
      <w:r w:rsidR="00E7070D">
        <w:rPr>
          <w:lang w:eastAsia="en-GB"/>
        </w:rPr>
        <w:t xml:space="preserve"> </w:t>
      </w:r>
      <w:r w:rsidR="007D4744" w:rsidRPr="007D4744">
        <w:rPr>
          <w:lang w:eastAsia="en-GB"/>
        </w:rPr>
        <w:t>but by others it is not. In this chapter, we’ll explore certain characteristics</w:t>
      </w:r>
      <w:r w:rsidR="00E7070D">
        <w:rPr>
          <w:lang w:eastAsia="en-GB"/>
        </w:rPr>
        <w:t xml:space="preserve"> </w:t>
      </w:r>
      <w:r w:rsidR="007D4744" w:rsidRPr="007D4744">
        <w:rPr>
          <w:lang w:eastAsia="en-GB"/>
        </w:rPr>
        <w:t>that are commonly considered object</w:t>
      </w:r>
      <w:ins w:id="16" w:author="Audrey Doyle" w:date="2022-08-05T12:57:00Z">
        <w:r w:rsidR="00044051">
          <w:rPr>
            <w:lang w:eastAsia="en-GB"/>
          </w:rPr>
          <w:t xml:space="preserve"> </w:t>
        </w:r>
      </w:ins>
      <w:del w:id="17" w:author="Audrey Doyle" w:date="2022-08-05T12:57:00Z">
        <w:r w:rsidR="007D4744" w:rsidRPr="007D4744" w:rsidDel="00044051">
          <w:rPr>
            <w:lang w:eastAsia="en-GB"/>
          </w:rPr>
          <w:delText>-</w:delText>
        </w:r>
      </w:del>
      <w:r w:rsidR="007D4744" w:rsidRPr="007D4744">
        <w:rPr>
          <w:lang w:eastAsia="en-GB"/>
        </w:rPr>
        <w:t>oriented and how those characteristics</w:t>
      </w:r>
      <w:r w:rsidR="00E7070D">
        <w:rPr>
          <w:lang w:eastAsia="en-GB"/>
        </w:rPr>
        <w:t xml:space="preserve"> </w:t>
      </w:r>
      <w:r w:rsidR="007D4744" w:rsidRPr="007D4744">
        <w:rPr>
          <w:lang w:eastAsia="en-GB"/>
        </w:rPr>
        <w:t>translate to idiomatic Rust. We’ll then show you how to implement an</w:t>
      </w:r>
      <w:r w:rsidR="00E7070D">
        <w:rPr>
          <w:lang w:eastAsia="en-GB"/>
        </w:rPr>
        <w:t xml:space="preserve"> </w:t>
      </w:r>
      <w:r w:rsidR="007D4744" w:rsidRPr="007D4744">
        <w:rPr>
          <w:lang w:eastAsia="en-GB"/>
        </w:rPr>
        <w:t>object-oriented design pattern in Rust and discuss the trade-offs of doing so</w:t>
      </w:r>
      <w:r w:rsidR="00E7070D">
        <w:rPr>
          <w:lang w:eastAsia="en-GB"/>
        </w:rPr>
        <w:t xml:space="preserve"> </w:t>
      </w:r>
      <w:r w:rsidR="007D4744" w:rsidRPr="007D4744">
        <w:rPr>
          <w:lang w:eastAsia="en-GB"/>
        </w:rPr>
        <w:t>versus implementing a solution using some of Rust’s strengths instead.</w:t>
      </w:r>
      <w:r w:rsidR="00E7070D" w:rsidRPr="00E7070D">
        <w:t xml:space="preserve"> </w:t>
      </w:r>
    </w:p>
    <w:p w14:paraId="6E4C0574" w14:textId="77777777" w:rsidR="007D4744" w:rsidRPr="007D4744" w:rsidRDefault="007D4744" w:rsidP="00E7070D">
      <w:pPr>
        <w:pStyle w:val="HeadA"/>
        <w:rPr>
          <w:lang w:eastAsia="en-GB"/>
        </w:rPr>
      </w:pPr>
      <w:bookmarkStart w:id="18" w:name="characteristics-of-object-oriented-langu"/>
      <w:bookmarkStart w:id="19" w:name="_Toc106713667"/>
      <w:bookmarkEnd w:id="18"/>
      <w:r w:rsidRPr="007D4744">
        <w:rPr>
          <w:lang w:eastAsia="en-GB"/>
        </w:rPr>
        <w:t>Characteristics of Object-Oriented Languages</w:t>
      </w:r>
      <w:bookmarkEnd w:id="19"/>
    </w:p>
    <w:p w14:paraId="757A15D1" w14:textId="5A7ABD5E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There is no consensus in the programming community about what features a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language must have to be considered object</w:t>
      </w:r>
      <w:ins w:id="20" w:author="Audrey Doyle" w:date="2022-08-05T12:57:00Z">
        <w:r w:rsidR="00044051">
          <w:rPr>
            <w:lang w:eastAsia="en-GB"/>
          </w:rPr>
          <w:t xml:space="preserve"> </w:t>
        </w:r>
      </w:ins>
      <w:del w:id="21" w:author="Audrey Doyle" w:date="2022-08-05T12:57:00Z">
        <w:r w:rsidRPr="007D4744" w:rsidDel="00044051">
          <w:rPr>
            <w:lang w:eastAsia="en-GB"/>
          </w:rPr>
          <w:delText>-</w:delText>
        </w:r>
      </w:del>
      <w:r w:rsidRPr="007D4744">
        <w:rPr>
          <w:lang w:eastAsia="en-GB"/>
        </w:rPr>
        <w:t>oriented. Rust is influenced by many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programming paradigms, including OOP; for example, we explored the features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 xml:space="preserve">that came from functional programming in </w:t>
      </w:r>
      <w:r w:rsidRPr="00CA66E6">
        <w:rPr>
          <w:rStyle w:val="Xref"/>
        </w:rPr>
        <w:t>Chapter 13</w:t>
      </w:r>
      <w:r w:rsidRPr="007D4744">
        <w:rPr>
          <w:lang w:eastAsia="en-GB"/>
        </w:rPr>
        <w:t>. Arguably, OOP languages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share certain common characteristics, namely objects, encapsulation, and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inheritance. Let’s look at what each of those characteristics means and whether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Rust supports it.</w:t>
      </w:r>
    </w:p>
    <w:p w14:paraId="67A3FBAB" w14:textId="77777777" w:rsidR="007D4744" w:rsidRPr="007D4744" w:rsidRDefault="007D4744" w:rsidP="00E7070D">
      <w:pPr>
        <w:pStyle w:val="HeadB"/>
        <w:rPr>
          <w:lang w:eastAsia="en-GB"/>
        </w:rPr>
      </w:pPr>
      <w:bookmarkStart w:id="22" w:name="objects-contain-data-and-behavior"/>
      <w:bookmarkStart w:id="23" w:name="_Toc106713668"/>
      <w:bookmarkEnd w:id="22"/>
      <w:r w:rsidRPr="007D4744">
        <w:rPr>
          <w:lang w:eastAsia="en-GB"/>
        </w:rPr>
        <w:lastRenderedPageBreak/>
        <w:t>Objects Contain Data and Behavior</w:t>
      </w:r>
      <w:bookmarkEnd w:id="23"/>
    </w:p>
    <w:p w14:paraId="18FABBFF" w14:textId="79507ED3" w:rsidR="007D4744" w:rsidRPr="007D4744" w:rsidRDefault="007D4744" w:rsidP="00E7070D">
      <w:pPr>
        <w:pStyle w:val="Body"/>
        <w:rPr>
          <w:lang w:eastAsia="en-GB"/>
        </w:rPr>
      </w:pPr>
      <w:r w:rsidRPr="00E7070D">
        <w:t xml:space="preserve">The book </w:t>
      </w:r>
      <w:r w:rsidRPr="00E7070D">
        <w:rPr>
          <w:rStyle w:val="Italic"/>
        </w:rPr>
        <w:t>Design Patterns: Elements of Reusable Object-Oriented Software</w:t>
      </w:r>
      <w:r w:rsidRPr="00E7070D">
        <w:t xml:space="preserve"> by</w:t>
      </w:r>
      <w:r w:rsidR="00E7070D" w:rsidRPr="00E7070D">
        <w:t xml:space="preserve"> </w:t>
      </w:r>
      <w:r w:rsidRPr="00E7070D">
        <w:t>Erich Gamma</w:t>
      </w:r>
      <w:ins w:id="24" w:author="Carol Nichols" w:date="2022-08-26T20:43:00Z">
        <w:r w:rsidR="00B35DF6">
          <w:fldChar w:fldCharType="begin"/>
        </w:r>
        <w:r w:rsidR="00B35DF6">
          <w:instrText xml:space="preserve"> XE "</w:instrText>
        </w:r>
      </w:ins>
      <w:r w:rsidR="00B35DF6" w:rsidRPr="00DE0875">
        <w:instrText>Gamma</w:instrText>
      </w:r>
      <w:ins w:id="25" w:author="Carol Nichols" w:date="2022-08-26T20:43:00Z">
        <w:r w:rsidR="00B35DF6" w:rsidRPr="00DE0875">
          <w:instrText>, Erich</w:instrText>
        </w:r>
        <w:r w:rsidR="00B35DF6">
          <w:instrText xml:space="preserve">" </w:instrText>
        </w:r>
        <w:r w:rsidR="00B35DF6">
          <w:fldChar w:fldCharType="end"/>
        </w:r>
      </w:ins>
      <w:r w:rsidRPr="00E7070D">
        <w:t>, Richard Helm</w:t>
      </w:r>
      <w:ins w:id="26" w:author="Carol Nichols" w:date="2022-08-26T20:43:00Z">
        <w:r w:rsidR="00B35DF6">
          <w:fldChar w:fldCharType="begin"/>
        </w:r>
        <w:r w:rsidR="00B35DF6">
          <w:instrText xml:space="preserve"> XE "</w:instrText>
        </w:r>
        <w:r w:rsidR="00B35DF6" w:rsidRPr="007A1374">
          <w:instrText>Helm, Richard</w:instrText>
        </w:r>
        <w:r w:rsidR="00B35DF6">
          <w:instrText xml:space="preserve">" </w:instrText>
        </w:r>
        <w:r w:rsidR="00B35DF6">
          <w:fldChar w:fldCharType="end"/>
        </w:r>
      </w:ins>
      <w:r w:rsidRPr="00E7070D">
        <w:t>, Ralph Johnson</w:t>
      </w:r>
      <w:ins w:id="27" w:author="Carol Nichols" w:date="2022-08-26T20:44:00Z">
        <w:r w:rsidR="00B35DF6">
          <w:fldChar w:fldCharType="begin"/>
        </w:r>
        <w:r w:rsidR="00B35DF6">
          <w:instrText xml:space="preserve"> XE "</w:instrText>
        </w:r>
      </w:ins>
      <w:ins w:id="28" w:author="Carol Nichols" w:date="2022-08-26T20:43:00Z">
        <w:r w:rsidR="00B35DF6" w:rsidRPr="00406E90">
          <w:instrText>Johnson, Ralph</w:instrText>
        </w:r>
      </w:ins>
      <w:ins w:id="29" w:author="Carol Nichols" w:date="2022-08-26T20:44:00Z">
        <w:r w:rsidR="00B35DF6">
          <w:instrText xml:space="preserve">" </w:instrText>
        </w:r>
        <w:r w:rsidR="00B35DF6">
          <w:fldChar w:fldCharType="end"/>
        </w:r>
      </w:ins>
      <w:r w:rsidRPr="00E7070D">
        <w:t>, and John Vlissides</w:t>
      </w:r>
      <w:ins w:id="30" w:author="Carol Nichols" w:date="2022-08-26T20:44:00Z">
        <w:r w:rsidR="00B35DF6">
          <w:fldChar w:fldCharType="begin"/>
        </w:r>
        <w:r w:rsidR="00B35DF6">
          <w:instrText xml:space="preserve"> XE "</w:instrText>
        </w:r>
      </w:ins>
      <w:r w:rsidR="00B35DF6" w:rsidRPr="006E291A">
        <w:instrText>Vlissides</w:instrText>
      </w:r>
      <w:ins w:id="31" w:author="Carol Nichols" w:date="2022-08-26T20:44:00Z">
        <w:r w:rsidR="00B35DF6" w:rsidRPr="006E291A">
          <w:instrText>, John</w:instrText>
        </w:r>
        <w:r w:rsidR="00B35DF6">
          <w:instrText xml:space="preserve">" </w:instrText>
        </w:r>
        <w:r w:rsidR="00B35DF6">
          <w:fldChar w:fldCharType="end"/>
        </w:r>
      </w:ins>
      <w:r w:rsidRPr="00E7070D">
        <w:t xml:space="preserve"> </w:t>
      </w:r>
      <w:commentRangeStart w:id="32"/>
      <w:commentRangeStart w:id="33"/>
      <w:r w:rsidRPr="00E7070D">
        <w:t>(Addison-Wesley</w:t>
      </w:r>
      <w:commentRangeEnd w:id="32"/>
      <w:r w:rsidR="003F3BD2">
        <w:rPr>
          <w:rStyle w:val="CommentReference"/>
          <w:rFonts w:ascii="Times New Roman" w:hAnsi="Times New Roman" w:cs="Times New Roman"/>
          <w:color w:val="auto"/>
          <w:lang w:val="en-CA"/>
        </w:rPr>
        <w:commentReference w:id="32"/>
      </w:r>
      <w:commentRangeEnd w:id="33"/>
      <w:r w:rsidR="000F0FF2">
        <w:rPr>
          <w:rStyle w:val="CommentReference"/>
          <w:rFonts w:ascii="Times New Roman" w:hAnsi="Times New Roman" w:cs="Times New Roman"/>
          <w:color w:val="auto"/>
          <w:lang w:val="en-CA"/>
        </w:rPr>
        <w:commentReference w:id="33"/>
      </w:r>
      <w:del w:id="34" w:author="Audrey Doyle" w:date="2022-08-05T13:56:00Z">
        <w:r w:rsidR="00E7070D" w:rsidRPr="00E7070D" w:rsidDel="003F3BD2">
          <w:delText xml:space="preserve"> </w:delText>
        </w:r>
        <w:r w:rsidRPr="00E7070D" w:rsidDel="003F3BD2">
          <w:delText>Professional</w:delText>
        </w:r>
      </w:del>
      <w:r w:rsidRPr="00E7070D">
        <w:t xml:space="preserve">, 1994), colloquially referred to as </w:t>
      </w:r>
      <w:r w:rsidRPr="00E7070D">
        <w:rPr>
          <w:rStyle w:val="Italic"/>
        </w:rPr>
        <w:t>The Gang of Four</w:t>
      </w:r>
      <w:r w:rsidRPr="007D4744">
        <w:rPr>
          <w:lang w:eastAsia="en-GB"/>
        </w:rPr>
        <w:t xml:space="preserve"> book, is a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 xml:space="preserve">catalog of object-oriented design patterns. It defines OOP </w:t>
      </w:r>
      <w:ins w:id="35" w:author="Audrey Doyle" w:date="2022-08-05T12:58:00Z">
        <w:r w:rsidR="00044051">
          <w:rPr>
            <w:lang w:eastAsia="en-GB"/>
          </w:rPr>
          <w:t xml:space="preserve">in </w:t>
        </w:r>
      </w:ins>
      <w:r w:rsidRPr="007D4744">
        <w:rPr>
          <w:lang w:eastAsia="en-GB"/>
        </w:rPr>
        <w:t>this way:</w:t>
      </w:r>
    </w:p>
    <w:p w14:paraId="660AD630" w14:textId="623F15FA" w:rsidR="007D4744" w:rsidRPr="007D4744" w:rsidRDefault="007D4744" w:rsidP="00E7070D">
      <w:pPr>
        <w:pStyle w:val="Body"/>
        <w:rPr>
          <w:lang w:eastAsia="en-GB"/>
        </w:rPr>
      </w:pPr>
      <w:commentRangeStart w:id="36"/>
      <w:commentRangeStart w:id="37"/>
      <w:r w:rsidRPr="007D4744">
        <w:rPr>
          <w:lang w:eastAsia="en-GB"/>
        </w:rPr>
        <w:t xml:space="preserve">Object-oriented programs are made up of objects. An </w:t>
      </w:r>
      <w:r w:rsidRPr="00E7070D">
        <w:rPr>
          <w:rStyle w:val="Italic"/>
        </w:rPr>
        <w:t>object</w:t>
      </w:r>
      <w:r w:rsidRPr="00E7070D">
        <w:t xml:space="preserve"> packages both</w:t>
      </w:r>
      <w:r w:rsidR="00E7070D" w:rsidRPr="00E7070D">
        <w:t xml:space="preserve"> </w:t>
      </w:r>
      <w:r w:rsidRPr="00E7070D">
        <w:t>data and the procedures that operate on that data. The procedures are</w:t>
      </w:r>
      <w:r w:rsidR="00E7070D" w:rsidRPr="00E7070D">
        <w:t xml:space="preserve"> </w:t>
      </w:r>
      <w:r w:rsidRPr="00E7070D">
        <w:t xml:space="preserve">typically called </w:t>
      </w:r>
      <w:r w:rsidRPr="00E7070D">
        <w:rPr>
          <w:rStyle w:val="Italic"/>
        </w:rPr>
        <w:t>methods</w:t>
      </w:r>
      <w:r w:rsidRPr="00E7070D">
        <w:t xml:space="preserve"> or </w:t>
      </w:r>
      <w:r w:rsidRPr="00E7070D">
        <w:rPr>
          <w:rStyle w:val="Italic"/>
        </w:rPr>
        <w:t>operations</w:t>
      </w:r>
      <w:r w:rsidRPr="007D4744">
        <w:rPr>
          <w:lang w:eastAsia="en-GB"/>
        </w:rPr>
        <w:t>.</w:t>
      </w:r>
      <w:commentRangeEnd w:id="36"/>
      <w:r w:rsidR="003F3BD2">
        <w:rPr>
          <w:rStyle w:val="CommentReference"/>
          <w:rFonts w:ascii="Times New Roman" w:hAnsi="Times New Roman" w:cs="Times New Roman"/>
          <w:color w:val="auto"/>
          <w:lang w:val="en-CA"/>
        </w:rPr>
        <w:commentReference w:id="36"/>
      </w:r>
      <w:commentRangeEnd w:id="37"/>
      <w:r w:rsidR="00A856AC">
        <w:rPr>
          <w:rStyle w:val="CommentReference"/>
          <w:rFonts w:ascii="Times New Roman" w:hAnsi="Times New Roman" w:cs="Times New Roman"/>
          <w:color w:val="auto"/>
          <w:lang w:val="en-CA"/>
        </w:rPr>
        <w:commentReference w:id="37"/>
      </w:r>
    </w:p>
    <w:p w14:paraId="48C7E440" w14:textId="305B0537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Using this definition, Rust is object</w:t>
      </w:r>
      <w:ins w:id="38" w:author="Audrey Doyle" w:date="2022-08-05T12:58:00Z">
        <w:r w:rsidR="00044051">
          <w:rPr>
            <w:lang w:eastAsia="en-GB"/>
          </w:rPr>
          <w:t xml:space="preserve"> </w:t>
        </w:r>
      </w:ins>
      <w:del w:id="39" w:author="Audrey Doyle" w:date="2022-08-05T12:58:00Z">
        <w:r w:rsidRPr="007D4744" w:rsidDel="00044051">
          <w:rPr>
            <w:lang w:eastAsia="en-GB"/>
          </w:rPr>
          <w:delText>-</w:delText>
        </w:r>
      </w:del>
      <w:r w:rsidRPr="007D4744">
        <w:rPr>
          <w:lang w:eastAsia="en-GB"/>
        </w:rPr>
        <w:t>oriented: structs and enums have data,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 xml:space="preserve">and </w:t>
      </w:r>
      <w:r w:rsidRPr="00E7070D">
        <w:rPr>
          <w:rStyle w:val="Literal"/>
        </w:rPr>
        <w:t>impl</w:t>
      </w:r>
      <w:r w:rsidRPr="00E7070D">
        <w:t xml:space="preserve"> blocks provide methods on structs and enums. Even though structs and</w:t>
      </w:r>
      <w:r w:rsidR="00E7070D" w:rsidRPr="00E7070D">
        <w:t xml:space="preserve"> </w:t>
      </w:r>
      <w:r w:rsidRPr="00E7070D">
        <w:t xml:space="preserve">enums with methods aren’t </w:t>
      </w:r>
      <w:r w:rsidRPr="00E7070D">
        <w:rPr>
          <w:rStyle w:val="Italic"/>
        </w:rPr>
        <w:t>called</w:t>
      </w:r>
      <w:r w:rsidRPr="007D4744">
        <w:rPr>
          <w:lang w:eastAsia="en-GB"/>
        </w:rPr>
        <w:t xml:space="preserve"> objects, they provide the same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functionality, according to the Gang of Four’s definition of objects.</w:t>
      </w:r>
    </w:p>
    <w:bookmarkStart w:id="40" w:name="encapsulation-that-hides-implementation-"/>
    <w:bookmarkStart w:id="41" w:name="_Toc106713669"/>
    <w:bookmarkEnd w:id="40"/>
    <w:p w14:paraId="378C4BE9" w14:textId="08B50F74" w:rsidR="007D4744" w:rsidRPr="007D4744" w:rsidRDefault="00A815F1" w:rsidP="00E7070D">
      <w:pPr>
        <w:pStyle w:val="HeadB"/>
        <w:rPr>
          <w:lang w:eastAsia="en-GB"/>
        </w:rPr>
      </w:pPr>
      <w:ins w:id="42" w:author="Carol Nichols" w:date="2022-08-26T20:44:00Z">
        <w:r>
          <w:fldChar w:fldCharType="begin"/>
        </w:r>
        <w:r>
          <w:instrText xml:space="preserve"> XE "encapsulation startRange" </w:instrText>
        </w:r>
        <w:r>
          <w:fldChar w:fldCharType="end"/>
        </w:r>
      </w:ins>
      <w:r w:rsidR="007D4744" w:rsidRPr="007D4744">
        <w:rPr>
          <w:lang w:eastAsia="en-GB"/>
        </w:rPr>
        <w:t xml:space="preserve">Encapsulation </w:t>
      </w:r>
      <w:del w:id="43" w:author="Audrey Doyle" w:date="2022-08-05T12:58:00Z">
        <w:r w:rsidR="007D4744" w:rsidRPr="007D4744" w:rsidDel="00044051">
          <w:rPr>
            <w:lang w:eastAsia="en-GB"/>
          </w:rPr>
          <w:delText xml:space="preserve">that </w:delText>
        </w:r>
      </w:del>
      <w:ins w:id="44" w:author="Audrey Doyle" w:date="2022-08-05T12:58:00Z">
        <w:r w:rsidR="00044051">
          <w:rPr>
            <w:lang w:eastAsia="en-GB"/>
          </w:rPr>
          <w:t>T</w:t>
        </w:r>
        <w:r w:rsidR="00044051" w:rsidRPr="007D4744">
          <w:rPr>
            <w:lang w:eastAsia="en-GB"/>
          </w:rPr>
          <w:t xml:space="preserve">hat </w:t>
        </w:r>
      </w:ins>
      <w:r w:rsidR="007D4744" w:rsidRPr="007D4744">
        <w:rPr>
          <w:lang w:eastAsia="en-GB"/>
        </w:rPr>
        <w:t>Hides Implementation Details</w:t>
      </w:r>
      <w:bookmarkEnd w:id="41"/>
    </w:p>
    <w:p w14:paraId="1C48E943" w14:textId="61790C31" w:rsidR="007D4744" w:rsidRPr="007D4744" w:rsidRDefault="007D4744" w:rsidP="00E7070D">
      <w:pPr>
        <w:pStyle w:val="Body"/>
        <w:rPr>
          <w:lang w:eastAsia="en-GB"/>
        </w:rPr>
      </w:pPr>
      <w:r w:rsidRPr="00E7070D">
        <w:t xml:space="preserve">Another aspect commonly associated with OOP is the idea of </w:t>
      </w:r>
      <w:r w:rsidRPr="00E7070D">
        <w:rPr>
          <w:rStyle w:val="Italic"/>
        </w:rPr>
        <w:t>encapsulation</w:t>
      </w:r>
      <w:r w:rsidRPr="007D4744">
        <w:rPr>
          <w:lang w:eastAsia="en-GB"/>
        </w:rPr>
        <w:t>,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which means that the implementation details of an object aren’t accessible to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code using that object. Therefore, the only way to interact with an object is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through its public API; code using the object shouldn’t be able to reach into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the object’s internals and change data or behavior directly. This enables the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programmer to change and refactor an object’s internals without needing to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change the code that uses the object.</w:t>
      </w:r>
    </w:p>
    <w:p w14:paraId="34296AFC" w14:textId="00293105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We discussed how to control encapsulation in </w:t>
      </w:r>
      <w:r w:rsidRPr="00CA66E6">
        <w:rPr>
          <w:rStyle w:val="Xref"/>
        </w:rPr>
        <w:t>Chapter 7</w:t>
      </w:r>
      <w:r w:rsidRPr="007D4744">
        <w:rPr>
          <w:lang w:eastAsia="en-GB"/>
        </w:rPr>
        <w:t xml:space="preserve">: we can use the </w:t>
      </w:r>
      <w:r w:rsidRPr="00E7070D">
        <w:rPr>
          <w:rStyle w:val="Literal"/>
        </w:rPr>
        <w:t>pub</w:t>
      </w:r>
      <w:r w:rsidR="00E7070D" w:rsidRPr="00E7070D">
        <w:t xml:space="preserve"> </w:t>
      </w:r>
      <w:r w:rsidRPr="00E7070D">
        <w:t>keyword to decide which modules, types, functions, and methods in our code</w:t>
      </w:r>
      <w:r w:rsidR="00E7070D" w:rsidRPr="00E7070D">
        <w:t xml:space="preserve"> </w:t>
      </w:r>
      <w:r w:rsidRPr="00E7070D">
        <w:t>should be public, and by default everything else is private. For example, we</w:t>
      </w:r>
      <w:r w:rsidR="00E7070D" w:rsidRPr="00E7070D">
        <w:t xml:space="preserve"> </w:t>
      </w:r>
      <w:r w:rsidRPr="00E7070D">
        <w:t xml:space="preserve">can define a struct </w:t>
      </w:r>
      <w:r w:rsidRPr="00E7070D">
        <w:rPr>
          <w:rStyle w:val="Literal"/>
        </w:rPr>
        <w:t>AveragedCollection</w:t>
      </w:r>
      <w:r w:rsidRPr="00E7070D">
        <w:t xml:space="preserve"> that has a field containing a vector</w:t>
      </w:r>
      <w:r w:rsidR="00E7070D" w:rsidRPr="00E7070D">
        <w:t xml:space="preserve"> </w:t>
      </w:r>
      <w:r w:rsidRPr="00E7070D">
        <w:t xml:space="preserve">of </w:t>
      </w:r>
      <w:r w:rsidRPr="00E7070D">
        <w:rPr>
          <w:rStyle w:val="Literal"/>
        </w:rPr>
        <w:t>i32</w:t>
      </w:r>
      <w:r w:rsidRPr="00E7070D">
        <w:t xml:space="preserve"> values. The struct can also have a field that contains the average of</w:t>
      </w:r>
      <w:r w:rsidR="00E7070D" w:rsidRPr="00E7070D">
        <w:t xml:space="preserve"> </w:t>
      </w:r>
      <w:r w:rsidRPr="00E7070D">
        <w:t>the values in the vector, meaning the average doesn’t have to be computed</w:t>
      </w:r>
      <w:r w:rsidR="00E7070D" w:rsidRPr="00E7070D">
        <w:t xml:space="preserve"> </w:t>
      </w:r>
      <w:r w:rsidRPr="00E7070D">
        <w:t xml:space="preserve">on demand whenever anyone needs it. In other words, </w:t>
      </w:r>
      <w:r w:rsidRPr="00E7070D">
        <w:rPr>
          <w:rStyle w:val="Literal"/>
        </w:rPr>
        <w:t>AveragedCollection</w:t>
      </w:r>
      <w:r w:rsidRPr="00E7070D">
        <w:t xml:space="preserve"> will</w:t>
      </w:r>
      <w:r w:rsidR="00E7070D" w:rsidRPr="00E7070D">
        <w:t xml:space="preserve"> </w:t>
      </w:r>
      <w:r w:rsidRPr="00E7070D">
        <w:t>cache the calculated average for us. Listing 17-1 has the definition of the</w:t>
      </w:r>
      <w:r w:rsidR="00E7070D" w:rsidRPr="00E7070D">
        <w:t xml:space="preserve"> </w:t>
      </w:r>
      <w:r w:rsidRPr="00E7070D">
        <w:rPr>
          <w:rStyle w:val="Literal"/>
        </w:rPr>
        <w:t>AveragedCollection</w:t>
      </w:r>
      <w:r w:rsidRPr="007D4744">
        <w:rPr>
          <w:lang w:eastAsia="en-GB"/>
        </w:rPr>
        <w:t xml:space="preserve"> struct</w:t>
      </w:r>
      <w:ins w:id="45" w:author="Audrey Doyle" w:date="2022-08-05T12:59:00Z">
        <w:r w:rsidR="00044051">
          <w:rPr>
            <w:lang w:eastAsia="en-GB"/>
          </w:rPr>
          <w:t>.</w:t>
        </w:r>
      </w:ins>
      <w:del w:id="46" w:author="Audrey Doyle" w:date="2022-08-05T12:59:00Z">
        <w:r w:rsidRPr="007D4744" w:rsidDel="00044051">
          <w:rPr>
            <w:lang w:eastAsia="en-GB"/>
          </w:rPr>
          <w:delText>:</w:delText>
        </w:r>
      </w:del>
    </w:p>
    <w:p w14:paraId="33FA0F81" w14:textId="4D4CEC97" w:rsidR="007D4744" w:rsidRPr="007D4744" w:rsidRDefault="00363861" w:rsidP="00363861">
      <w:pPr>
        <w:pStyle w:val="CodeLabel"/>
        <w:rPr>
          <w:lang w:eastAsia="en-GB"/>
        </w:rPr>
      </w:pPr>
      <w:del w:id="47" w:author="Audrey Doyle" w:date="2022-08-05T12:59:00Z">
        <w:r w:rsidDel="00044051">
          <w:rPr>
            <w:lang w:eastAsia="en-GB"/>
          </w:rPr>
          <w:delText xml:space="preserve"> </w:delText>
        </w:r>
      </w:del>
      <w:r w:rsidR="007D4744" w:rsidRPr="007D4744">
        <w:rPr>
          <w:lang w:eastAsia="en-GB"/>
        </w:rPr>
        <w:t>src/lib.rs</w:t>
      </w:r>
    </w:p>
    <w:p w14:paraId="1B31860E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>pub struct AveragedCollection {</w:t>
      </w:r>
    </w:p>
    <w:p w14:paraId="55F097C8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list: Vec&lt;i32&gt;,</w:t>
      </w:r>
    </w:p>
    <w:p w14:paraId="09FBC58D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average: f64,</w:t>
      </w:r>
    </w:p>
    <w:p w14:paraId="1AD6694C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2E924F7E" w14:textId="4FBC00C1" w:rsidR="007D4744" w:rsidRPr="007D4744" w:rsidRDefault="007D4744" w:rsidP="00363861">
      <w:pPr>
        <w:pStyle w:val="CodeListingCaption"/>
        <w:rPr>
          <w:lang w:eastAsia="en-GB"/>
        </w:rPr>
      </w:pPr>
      <w:r w:rsidRPr="00E7070D">
        <w:t xml:space="preserve">An </w:t>
      </w:r>
      <w:r w:rsidRPr="00E7070D">
        <w:rPr>
          <w:rStyle w:val="Literal"/>
        </w:rPr>
        <w:t>AveragedCollection</w:t>
      </w:r>
      <w:r w:rsidRPr="007D4744">
        <w:rPr>
          <w:lang w:eastAsia="en-GB"/>
        </w:rPr>
        <w:t xml:space="preserve"> struct that maintains a list of integers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and the average of the items in the collection</w:t>
      </w:r>
    </w:p>
    <w:p w14:paraId="3E00682B" w14:textId="1CBC91F8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The struct is marked </w:t>
      </w:r>
      <w:r w:rsidRPr="00E7070D">
        <w:rPr>
          <w:rStyle w:val="Literal"/>
        </w:rPr>
        <w:t>pub</w:t>
      </w:r>
      <w:r w:rsidRPr="00E7070D">
        <w:t xml:space="preserve"> so that other code can use it, but the fields within</w:t>
      </w:r>
      <w:r w:rsidR="00E7070D" w:rsidRPr="00E7070D">
        <w:t xml:space="preserve"> </w:t>
      </w:r>
      <w:r w:rsidRPr="00E7070D">
        <w:t>the struct remain private. This is important in this case because we want to</w:t>
      </w:r>
      <w:r w:rsidR="00E7070D" w:rsidRPr="00E7070D">
        <w:t xml:space="preserve"> </w:t>
      </w:r>
      <w:r w:rsidRPr="00E7070D">
        <w:t>ensure that whenever a value is added or removed from the list, the average is</w:t>
      </w:r>
      <w:r w:rsidR="00E7070D" w:rsidRPr="00E7070D">
        <w:t xml:space="preserve"> </w:t>
      </w:r>
      <w:r w:rsidRPr="00E7070D">
        <w:t xml:space="preserve">also updated. We do this by implementing </w:t>
      </w:r>
      <w:r w:rsidRPr="00E7070D">
        <w:rPr>
          <w:rStyle w:val="Literal"/>
        </w:rPr>
        <w:t>add</w:t>
      </w:r>
      <w:r w:rsidRPr="00E7070D">
        <w:t xml:space="preserve">, </w:t>
      </w:r>
      <w:r w:rsidRPr="00E7070D">
        <w:rPr>
          <w:rStyle w:val="Literal"/>
        </w:rPr>
        <w:t>remove</w:t>
      </w:r>
      <w:r w:rsidRPr="00E7070D">
        <w:t xml:space="preserve">, and </w:t>
      </w:r>
      <w:r w:rsidRPr="00E7070D">
        <w:rPr>
          <w:rStyle w:val="Literal"/>
        </w:rPr>
        <w:t>average</w:t>
      </w:r>
      <w:r w:rsidRPr="007D4744">
        <w:rPr>
          <w:lang w:eastAsia="en-GB"/>
        </w:rPr>
        <w:t xml:space="preserve"> methods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 xml:space="preserve">on the </w:t>
      </w:r>
      <w:r w:rsidRPr="007D4744">
        <w:rPr>
          <w:lang w:eastAsia="en-GB"/>
        </w:rPr>
        <w:lastRenderedPageBreak/>
        <w:t>struct, as shown in Listing 17-2</w:t>
      </w:r>
      <w:ins w:id="48" w:author="Audrey Doyle" w:date="2022-08-05T12:59:00Z">
        <w:r w:rsidR="00044051">
          <w:rPr>
            <w:lang w:eastAsia="en-GB"/>
          </w:rPr>
          <w:t>.</w:t>
        </w:r>
      </w:ins>
      <w:del w:id="49" w:author="Audrey Doyle" w:date="2022-08-05T12:59:00Z">
        <w:r w:rsidRPr="007D4744" w:rsidDel="00044051">
          <w:rPr>
            <w:lang w:eastAsia="en-GB"/>
          </w:rPr>
          <w:delText>:</w:delText>
        </w:r>
      </w:del>
    </w:p>
    <w:p w14:paraId="30A919D5" w14:textId="542DF727" w:rsidR="007D4744" w:rsidRPr="007D4744" w:rsidRDefault="00363861" w:rsidP="00363861">
      <w:pPr>
        <w:pStyle w:val="CodeLabel"/>
        <w:rPr>
          <w:lang w:eastAsia="en-GB"/>
        </w:rPr>
      </w:pPr>
      <w:del w:id="50" w:author="Audrey Doyle" w:date="2022-08-05T12:59:00Z">
        <w:r w:rsidDel="00044051">
          <w:rPr>
            <w:lang w:eastAsia="en-GB"/>
          </w:rPr>
          <w:delText xml:space="preserve"> </w:delText>
        </w:r>
      </w:del>
      <w:r w:rsidR="007D4744" w:rsidRPr="007D4744">
        <w:rPr>
          <w:lang w:eastAsia="en-GB"/>
        </w:rPr>
        <w:t>src/lib.rs</w:t>
      </w:r>
    </w:p>
    <w:p w14:paraId="6250BC8B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>impl AveragedCollection {</w:t>
      </w:r>
    </w:p>
    <w:p w14:paraId="4E5E1B3A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pub fn add(&amp;mut self, value: i32) {</w:t>
      </w:r>
    </w:p>
    <w:p w14:paraId="0B476E25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self.list.push(value);</w:t>
      </w:r>
    </w:p>
    <w:p w14:paraId="4E592E66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self.update_average();</w:t>
      </w:r>
    </w:p>
    <w:p w14:paraId="4E55D84B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4E579BE6" w14:textId="77777777" w:rsidR="007D4744" w:rsidRPr="007D4744" w:rsidRDefault="007D4744" w:rsidP="00E7070D">
      <w:pPr>
        <w:pStyle w:val="Code"/>
        <w:rPr>
          <w:lang w:eastAsia="en-GB"/>
        </w:rPr>
      </w:pPr>
    </w:p>
    <w:p w14:paraId="12049A8D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pub fn remove(&amp;mut self) -&gt; Option&lt;i32&gt; {</w:t>
      </w:r>
    </w:p>
    <w:p w14:paraId="55A9DE73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let result = self.list.pop();</w:t>
      </w:r>
    </w:p>
    <w:p w14:paraId="70C7C9B3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match result {</w:t>
      </w:r>
    </w:p>
    <w:p w14:paraId="3B91D5C2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  Some(value) =&gt; {</w:t>
      </w:r>
    </w:p>
    <w:p w14:paraId="64C24585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      self.update_average();</w:t>
      </w:r>
    </w:p>
    <w:p w14:paraId="0BF1FB8D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      Some(value)</w:t>
      </w:r>
    </w:p>
    <w:p w14:paraId="5D4C09D7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  }</w:t>
      </w:r>
    </w:p>
    <w:p w14:paraId="49227118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  None =&gt; None,</w:t>
      </w:r>
    </w:p>
    <w:p w14:paraId="49598673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}</w:t>
      </w:r>
    </w:p>
    <w:p w14:paraId="0A87D6BA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18455518" w14:textId="77777777" w:rsidR="007D4744" w:rsidRPr="007D4744" w:rsidRDefault="007D4744" w:rsidP="00E7070D">
      <w:pPr>
        <w:pStyle w:val="Code"/>
        <w:rPr>
          <w:lang w:eastAsia="en-GB"/>
        </w:rPr>
      </w:pPr>
    </w:p>
    <w:p w14:paraId="36DE440C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pub fn average(&amp;self) -&gt; f64 {</w:t>
      </w:r>
    </w:p>
    <w:p w14:paraId="07E56165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self.average</w:t>
      </w:r>
    </w:p>
    <w:p w14:paraId="05D61BCA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01F4BB6D" w14:textId="77777777" w:rsidR="007D4744" w:rsidRPr="007D4744" w:rsidRDefault="007D4744" w:rsidP="00E7070D">
      <w:pPr>
        <w:pStyle w:val="Code"/>
        <w:rPr>
          <w:lang w:eastAsia="en-GB"/>
        </w:rPr>
      </w:pPr>
    </w:p>
    <w:p w14:paraId="24C6EA10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fn update_average(&amp;mut self) {</w:t>
      </w:r>
    </w:p>
    <w:p w14:paraId="7E0E3AC2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let total: i32 = self.list.iter().sum();</w:t>
      </w:r>
    </w:p>
    <w:p w14:paraId="02F1183F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self.average = total as f64 / self.list.len() as f64;</w:t>
      </w:r>
    </w:p>
    <w:p w14:paraId="763BCE6C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6F6B0583" w14:textId="77777777" w:rsidR="007D4744" w:rsidRPr="007D4744" w:rsidRDefault="007D4744" w:rsidP="00E7070D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042B43F3" w14:textId="044CF3E2" w:rsidR="007D4744" w:rsidRPr="007D4744" w:rsidRDefault="007D4744" w:rsidP="00363861">
      <w:pPr>
        <w:pStyle w:val="CodeListingCaption"/>
        <w:rPr>
          <w:lang w:eastAsia="en-GB"/>
        </w:rPr>
      </w:pPr>
      <w:r w:rsidRPr="00E7070D">
        <w:t xml:space="preserve">Implementations of the public methods </w:t>
      </w:r>
      <w:r w:rsidRPr="00E7070D">
        <w:rPr>
          <w:rStyle w:val="Literal"/>
        </w:rPr>
        <w:t>add</w:t>
      </w:r>
      <w:r w:rsidRPr="00E7070D">
        <w:t xml:space="preserve">, </w:t>
      </w:r>
      <w:r w:rsidRPr="00E7070D">
        <w:rPr>
          <w:rStyle w:val="Literal"/>
        </w:rPr>
        <w:t>remove</w:t>
      </w:r>
      <w:r w:rsidRPr="00E7070D">
        <w:t>, and</w:t>
      </w:r>
      <w:r w:rsidR="00E7070D" w:rsidRPr="00E7070D">
        <w:t xml:space="preserve"> </w:t>
      </w:r>
      <w:r w:rsidRPr="00E7070D">
        <w:rPr>
          <w:rStyle w:val="Literal"/>
        </w:rPr>
        <w:t>average</w:t>
      </w:r>
      <w:r w:rsidRPr="00E7070D">
        <w:t xml:space="preserve"> on </w:t>
      </w:r>
      <w:r w:rsidRPr="00E7070D">
        <w:rPr>
          <w:rStyle w:val="Literal"/>
        </w:rPr>
        <w:t>AveragedCollection</w:t>
      </w:r>
    </w:p>
    <w:p w14:paraId="0ADA6D44" w14:textId="131879F2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The public methods </w:t>
      </w:r>
      <w:r w:rsidRPr="00E7070D">
        <w:rPr>
          <w:rStyle w:val="Literal"/>
        </w:rPr>
        <w:t>add</w:t>
      </w:r>
      <w:r w:rsidRPr="00E7070D">
        <w:t xml:space="preserve">, </w:t>
      </w:r>
      <w:r w:rsidRPr="00E7070D">
        <w:rPr>
          <w:rStyle w:val="Literal"/>
        </w:rPr>
        <w:t>remove</w:t>
      </w:r>
      <w:r w:rsidRPr="00E7070D">
        <w:t xml:space="preserve">, and </w:t>
      </w:r>
      <w:r w:rsidRPr="00E7070D">
        <w:rPr>
          <w:rStyle w:val="Literal"/>
        </w:rPr>
        <w:t>average</w:t>
      </w:r>
      <w:r w:rsidRPr="00E7070D">
        <w:t xml:space="preserve"> are the only ways to access</w:t>
      </w:r>
      <w:r w:rsidR="00E7070D" w:rsidRPr="00E7070D">
        <w:t xml:space="preserve"> </w:t>
      </w:r>
      <w:r w:rsidRPr="00E7070D">
        <w:t xml:space="preserve">or modify data in an instance of </w:t>
      </w:r>
      <w:r w:rsidRPr="00E7070D">
        <w:rPr>
          <w:rStyle w:val="Literal"/>
        </w:rPr>
        <w:t>AveragedCollection</w:t>
      </w:r>
      <w:r w:rsidRPr="00E7070D">
        <w:t>. When an item is added</w:t>
      </w:r>
      <w:r w:rsidR="00E7070D" w:rsidRPr="00E7070D">
        <w:t xml:space="preserve"> </w:t>
      </w:r>
      <w:r w:rsidRPr="00E7070D">
        <w:t xml:space="preserve">to </w:t>
      </w:r>
      <w:r w:rsidRPr="00E7070D">
        <w:rPr>
          <w:rStyle w:val="Literal"/>
        </w:rPr>
        <w:t>list</w:t>
      </w:r>
      <w:r w:rsidRPr="00E7070D">
        <w:t xml:space="preserve"> using the </w:t>
      </w:r>
      <w:r w:rsidRPr="00E7070D">
        <w:rPr>
          <w:rStyle w:val="Literal"/>
        </w:rPr>
        <w:t>add</w:t>
      </w:r>
      <w:r w:rsidRPr="00E7070D">
        <w:t xml:space="preserve"> method or removed using the </w:t>
      </w:r>
      <w:r w:rsidRPr="00E7070D">
        <w:rPr>
          <w:rStyle w:val="Literal"/>
        </w:rPr>
        <w:t>remove</w:t>
      </w:r>
      <w:r w:rsidRPr="00E7070D">
        <w:t xml:space="preserve"> method, the</w:t>
      </w:r>
      <w:r w:rsidR="00E7070D" w:rsidRPr="00E7070D">
        <w:t xml:space="preserve"> </w:t>
      </w:r>
      <w:r w:rsidRPr="00E7070D">
        <w:t xml:space="preserve">implementations of each call the private </w:t>
      </w:r>
      <w:r w:rsidRPr="00E7070D">
        <w:rPr>
          <w:rStyle w:val="Literal"/>
        </w:rPr>
        <w:t>update_average</w:t>
      </w:r>
      <w:r w:rsidRPr="00E7070D">
        <w:t xml:space="preserve"> method that handles</w:t>
      </w:r>
      <w:r w:rsidR="00E7070D" w:rsidRPr="00E7070D">
        <w:t xml:space="preserve"> </w:t>
      </w:r>
      <w:r w:rsidRPr="00E7070D">
        <w:t xml:space="preserve">updating the </w:t>
      </w:r>
      <w:r w:rsidRPr="00E7070D">
        <w:rPr>
          <w:rStyle w:val="Literal"/>
        </w:rPr>
        <w:t>average</w:t>
      </w:r>
      <w:r w:rsidRPr="007D4744">
        <w:rPr>
          <w:lang w:eastAsia="en-GB"/>
        </w:rPr>
        <w:t xml:space="preserve"> field as well.</w:t>
      </w:r>
    </w:p>
    <w:p w14:paraId="789E6EB7" w14:textId="2C946813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We leave the </w:t>
      </w:r>
      <w:r w:rsidRPr="00E7070D">
        <w:rPr>
          <w:rStyle w:val="Literal"/>
        </w:rPr>
        <w:t>list</w:t>
      </w:r>
      <w:r w:rsidRPr="00E7070D">
        <w:t xml:space="preserve"> and </w:t>
      </w:r>
      <w:r w:rsidRPr="00E7070D">
        <w:rPr>
          <w:rStyle w:val="Literal"/>
        </w:rPr>
        <w:t>average</w:t>
      </w:r>
      <w:r w:rsidRPr="00E7070D">
        <w:t xml:space="preserve"> fields private so there is no way for</w:t>
      </w:r>
      <w:r w:rsidR="00E7070D" w:rsidRPr="00E7070D">
        <w:t xml:space="preserve"> </w:t>
      </w:r>
      <w:r w:rsidRPr="00E7070D">
        <w:t xml:space="preserve">external code to add or remove items to or from the </w:t>
      </w:r>
      <w:r w:rsidRPr="00E7070D">
        <w:rPr>
          <w:rStyle w:val="Literal"/>
        </w:rPr>
        <w:t>list</w:t>
      </w:r>
      <w:r w:rsidRPr="00E7070D">
        <w:t xml:space="preserve"> field directly;</w:t>
      </w:r>
      <w:r w:rsidR="00E7070D" w:rsidRPr="00E7070D">
        <w:t xml:space="preserve"> </w:t>
      </w:r>
      <w:r w:rsidRPr="00E7070D">
        <w:t xml:space="preserve">otherwise, the </w:t>
      </w:r>
      <w:r w:rsidRPr="00E7070D">
        <w:rPr>
          <w:rStyle w:val="Literal"/>
        </w:rPr>
        <w:t>average</w:t>
      </w:r>
      <w:r w:rsidRPr="00E7070D">
        <w:t xml:space="preserve"> field might become out of sync when the </w:t>
      </w:r>
      <w:r w:rsidRPr="00E7070D">
        <w:rPr>
          <w:rStyle w:val="Literal"/>
        </w:rPr>
        <w:t>list</w:t>
      </w:r>
      <w:r w:rsidR="00E7070D" w:rsidRPr="00E7070D">
        <w:t xml:space="preserve"> </w:t>
      </w:r>
      <w:r w:rsidRPr="00E7070D">
        <w:t xml:space="preserve">changes. The </w:t>
      </w:r>
      <w:r w:rsidRPr="00E7070D">
        <w:rPr>
          <w:rStyle w:val="Literal"/>
        </w:rPr>
        <w:t>average</w:t>
      </w:r>
      <w:r w:rsidRPr="00E7070D">
        <w:t xml:space="preserve"> method returns the value in the </w:t>
      </w:r>
      <w:r w:rsidRPr="00E7070D">
        <w:rPr>
          <w:rStyle w:val="Literal"/>
        </w:rPr>
        <w:t>average</w:t>
      </w:r>
      <w:r w:rsidRPr="00E7070D">
        <w:t xml:space="preserve"> field,</w:t>
      </w:r>
      <w:r w:rsidR="00E7070D" w:rsidRPr="00E7070D">
        <w:t xml:space="preserve"> </w:t>
      </w:r>
      <w:r w:rsidRPr="00E7070D">
        <w:t xml:space="preserve">allowing external code to read the </w:t>
      </w:r>
      <w:r w:rsidRPr="00E7070D">
        <w:rPr>
          <w:rStyle w:val="Literal"/>
        </w:rPr>
        <w:t>average</w:t>
      </w:r>
      <w:r w:rsidRPr="007D4744">
        <w:rPr>
          <w:lang w:eastAsia="en-GB"/>
        </w:rPr>
        <w:t xml:space="preserve"> but not modify it.</w:t>
      </w:r>
    </w:p>
    <w:p w14:paraId="710A5857" w14:textId="05C3A0FA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Because we’ve encapsulated the implementation details of the struct</w:t>
      </w:r>
      <w:r w:rsidR="00E7070D">
        <w:rPr>
          <w:lang w:eastAsia="en-GB"/>
        </w:rPr>
        <w:t xml:space="preserve"> </w:t>
      </w:r>
      <w:r w:rsidRPr="00E7070D">
        <w:rPr>
          <w:rStyle w:val="Literal"/>
        </w:rPr>
        <w:t>AveragedCollection</w:t>
      </w:r>
      <w:r w:rsidRPr="00E7070D">
        <w:t>, we can easily change aspects, such as the data structure,</w:t>
      </w:r>
      <w:r w:rsidR="00E7070D" w:rsidRPr="00E7070D">
        <w:t xml:space="preserve"> </w:t>
      </w:r>
      <w:r w:rsidRPr="00E7070D">
        <w:t xml:space="preserve">in the future. For instance, we could use a </w:t>
      </w:r>
      <w:r w:rsidRPr="00E7070D">
        <w:rPr>
          <w:rStyle w:val="Literal"/>
        </w:rPr>
        <w:t>HashSet&lt;i32&gt;</w:t>
      </w:r>
      <w:r w:rsidRPr="00E7070D">
        <w:t xml:space="preserve"> instead of a</w:t>
      </w:r>
      <w:r w:rsidR="00E7070D" w:rsidRPr="00E7070D">
        <w:t xml:space="preserve"> </w:t>
      </w:r>
      <w:r w:rsidRPr="00E7070D">
        <w:rPr>
          <w:rStyle w:val="Literal"/>
        </w:rPr>
        <w:t>Vec&lt;i32&gt;</w:t>
      </w:r>
      <w:r w:rsidRPr="00E7070D">
        <w:t xml:space="preserve"> for the </w:t>
      </w:r>
      <w:r w:rsidRPr="00E7070D">
        <w:rPr>
          <w:rStyle w:val="Literal"/>
        </w:rPr>
        <w:t>list</w:t>
      </w:r>
      <w:r w:rsidRPr="00E7070D">
        <w:t xml:space="preserve"> field. As long as the signatures of the </w:t>
      </w:r>
      <w:r w:rsidRPr="00E7070D">
        <w:rPr>
          <w:rStyle w:val="Literal"/>
        </w:rPr>
        <w:t>add</w:t>
      </w:r>
      <w:r w:rsidRPr="00E7070D">
        <w:t>,</w:t>
      </w:r>
      <w:r w:rsidR="00E7070D" w:rsidRPr="00E7070D">
        <w:t xml:space="preserve"> </w:t>
      </w:r>
      <w:r w:rsidRPr="00E7070D">
        <w:rPr>
          <w:rStyle w:val="Literal"/>
        </w:rPr>
        <w:t>remove</w:t>
      </w:r>
      <w:r w:rsidRPr="00E7070D">
        <w:t xml:space="preserve">, and </w:t>
      </w:r>
      <w:r w:rsidRPr="00E7070D">
        <w:rPr>
          <w:rStyle w:val="Literal"/>
        </w:rPr>
        <w:t>average</w:t>
      </w:r>
      <w:r w:rsidRPr="00E7070D">
        <w:t xml:space="preserve"> public methods stay</w:t>
      </w:r>
      <w:ins w:id="51" w:author="Audrey Doyle" w:date="2022-08-05T13:01:00Z">
        <w:r w:rsidR="00D65382">
          <w:t>ed</w:t>
        </w:r>
      </w:ins>
      <w:r w:rsidRPr="00E7070D">
        <w:t xml:space="preserve"> the same, code using</w:t>
      </w:r>
      <w:r w:rsidR="00E7070D" w:rsidRPr="00E7070D">
        <w:t xml:space="preserve"> </w:t>
      </w:r>
      <w:r w:rsidRPr="00E7070D">
        <w:rPr>
          <w:rStyle w:val="Literal"/>
        </w:rPr>
        <w:t>AveragedCollection</w:t>
      </w:r>
      <w:r w:rsidRPr="00E7070D">
        <w:t xml:space="preserve"> wouldn’t need to change. If we made </w:t>
      </w:r>
      <w:r w:rsidRPr="00E7070D">
        <w:rPr>
          <w:rStyle w:val="Literal"/>
        </w:rPr>
        <w:t>list</w:t>
      </w:r>
      <w:r w:rsidRPr="00E7070D">
        <w:t xml:space="preserve"> public instead,</w:t>
      </w:r>
      <w:r w:rsidR="00E7070D" w:rsidRPr="00E7070D">
        <w:t xml:space="preserve"> </w:t>
      </w:r>
      <w:r w:rsidRPr="00E7070D">
        <w:t xml:space="preserve">this wouldn’t necessarily be the case: </w:t>
      </w:r>
      <w:r w:rsidRPr="00E7070D">
        <w:rPr>
          <w:rStyle w:val="Literal"/>
        </w:rPr>
        <w:t>HashSet&lt;i32&gt;</w:t>
      </w:r>
      <w:r w:rsidRPr="00E7070D">
        <w:t xml:space="preserve"> and </w:t>
      </w:r>
      <w:r w:rsidRPr="00E7070D">
        <w:rPr>
          <w:rStyle w:val="Literal"/>
        </w:rPr>
        <w:t>Vec&lt;i32&gt;</w:t>
      </w:r>
      <w:r w:rsidRPr="00E7070D">
        <w:t xml:space="preserve"> have</w:t>
      </w:r>
      <w:r w:rsidR="00E7070D" w:rsidRPr="00E7070D">
        <w:t xml:space="preserve"> </w:t>
      </w:r>
      <w:r w:rsidRPr="00E7070D">
        <w:t>different methods for adding and removing items, so the external code would</w:t>
      </w:r>
      <w:r w:rsidR="00E7070D" w:rsidRPr="00E7070D">
        <w:t xml:space="preserve"> </w:t>
      </w:r>
      <w:r w:rsidRPr="00E7070D">
        <w:t xml:space="preserve">likely have to change if it were </w:t>
      </w:r>
      <w:r w:rsidRPr="00E7070D">
        <w:lastRenderedPageBreak/>
        <w:t xml:space="preserve">modifying </w:t>
      </w:r>
      <w:r w:rsidRPr="00E7070D">
        <w:rPr>
          <w:rStyle w:val="Literal"/>
        </w:rPr>
        <w:t>list</w:t>
      </w:r>
      <w:r w:rsidRPr="007D4744">
        <w:rPr>
          <w:lang w:eastAsia="en-GB"/>
        </w:rPr>
        <w:t xml:space="preserve"> directly.</w:t>
      </w:r>
    </w:p>
    <w:p w14:paraId="34EBF72B" w14:textId="612F0635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If encapsulation is a required aspect for a language to be considered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object</w:t>
      </w:r>
      <w:ins w:id="52" w:author="Audrey Doyle" w:date="2022-08-05T13:02:00Z">
        <w:r w:rsidR="00D65382">
          <w:rPr>
            <w:lang w:eastAsia="en-GB"/>
          </w:rPr>
          <w:t xml:space="preserve"> </w:t>
        </w:r>
      </w:ins>
      <w:del w:id="53" w:author="Audrey Doyle" w:date="2022-08-05T13:02:00Z">
        <w:r w:rsidRPr="007D4744" w:rsidDel="00D65382">
          <w:rPr>
            <w:lang w:eastAsia="en-GB"/>
          </w:rPr>
          <w:delText>-</w:delText>
        </w:r>
      </w:del>
      <w:r w:rsidRPr="007D4744">
        <w:rPr>
          <w:lang w:eastAsia="en-GB"/>
        </w:rPr>
        <w:t xml:space="preserve">oriented, then Rust meets that requirement. The option to use </w:t>
      </w:r>
      <w:r w:rsidRPr="00E7070D">
        <w:rPr>
          <w:rStyle w:val="Literal"/>
        </w:rPr>
        <w:t>pub</w:t>
      </w:r>
      <w:r w:rsidRPr="007D4744">
        <w:rPr>
          <w:lang w:eastAsia="en-GB"/>
        </w:rPr>
        <w:t xml:space="preserve"> or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not for different parts of code enables encapsulation of implementation details.</w:t>
      </w:r>
      <w:ins w:id="54" w:author="Carol Nichols" w:date="2022-08-26T20:45:00Z">
        <w:r w:rsidR="00A815F1">
          <w:fldChar w:fldCharType="begin"/>
        </w:r>
        <w:r w:rsidR="00A815F1">
          <w:instrText xml:space="preserve"> XE "encapsulation endRange" </w:instrText>
        </w:r>
        <w:r w:rsidR="00A815F1">
          <w:fldChar w:fldCharType="end"/>
        </w:r>
      </w:ins>
    </w:p>
    <w:bookmarkStart w:id="55" w:name="inheritance-as-a-type-system-and-as-code"/>
    <w:bookmarkStart w:id="56" w:name="_Toc106713670"/>
    <w:bookmarkEnd w:id="55"/>
    <w:p w14:paraId="5B76064F" w14:textId="19DB7EBF" w:rsidR="007D4744" w:rsidRPr="007D4744" w:rsidRDefault="00C21014" w:rsidP="00E7070D">
      <w:pPr>
        <w:pStyle w:val="HeadB"/>
        <w:rPr>
          <w:lang w:eastAsia="en-GB"/>
        </w:rPr>
      </w:pPr>
      <w:ins w:id="57" w:author="Carol Nichols" w:date="2022-08-26T20:45:00Z">
        <w:r>
          <w:fldChar w:fldCharType="begin"/>
        </w:r>
        <w:r>
          <w:instrText xml:space="preserve"> XE "inheritance startRange" </w:instrText>
        </w:r>
        <w:r>
          <w:fldChar w:fldCharType="end"/>
        </w:r>
      </w:ins>
      <w:r w:rsidR="007D4744" w:rsidRPr="007D4744">
        <w:rPr>
          <w:lang w:eastAsia="en-GB"/>
        </w:rPr>
        <w:t>Inheritance as a Type System and as Code Sharing</w:t>
      </w:r>
      <w:bookmarkEnd w:id="56"/>
    </w:p>
    <w:p w14:paraId="59DCEECC" w14:textId="685F8BCE" w:rsidR="007D4744" w:rsidRPr="007D4744" w:rsidRDefault="007D4744" w:rsidP="00E7070D">
      <w:pPr>
        <w:pStyle w:val="Body"/>
        <w:rPr>
          <w:lang w:eastAsia="en-GB"/>
        </w:rPr>
      </w:pPr>
      <w:r w:rsidRPr="00E7070D">
        <w:rPr>
          <w:rStyle w:val="Italic"/>
        </w:rPr>
        <w:t>Inheritance</w:t>
      </w:r>
      <w:r w:rsidRPr="007D4744">
        <w:rPr>
          <w:lang w:eastAsia="en-GB"/>
        </w:rPr>
        <w:t xml:space="preserve"> is a mechanism whereby an object can inherit elements from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another object’s definition, thus gaining the parent object’s data and behavior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without you having to define them again.</w:t>
      </w:r>
    </w:p>
    <w:p w14:paraId="0BC1E9BF" w14:textId="2AD7FF83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If a language must have inheritance to be </w:t>
      </w:r>
      <w:del w:id="58" w:author="Audrey Doyle" w:date="2022-08-05T14:02:00Z">
        <w:r w:rsidRPr="007D4744" w:rsidDel="003C27E0">
          <w:rPr>
            <w:lang w:eastAsia="en-GB"/>
          </w:rPr>
          <w:delText xml:space="preserve">an </w:delText>
        </w:r>
      </w:del>
      <w:r w:rsidRPr="007D4744">
        <w:rPr>
          <w:lang w:eastAsia="en-GB"/>
        </w:rPr>
        <w:t>object</w:t>
      </w:r>
      <w:ins w:id="59" w:author="Audrey Doyle" w:date="2022-08-05T14:02:00Z">
        <w:r w:rsidR="003C27E0">
          <w:rPr>
            <w:lang w:eastAsia="en-GB"/>
          </w:rPr>
          <w:t xml:space="preserve"> </w:t>
        </w:r>
      </w:ins>
      <w:del w:id="60" w:author="Audrey Doyle" w:date="2022-08-05T14:02:00Z">
        <w:r w:rsidRPr="007D4744" w:rsidDel="003C27E0">
          <w:rPr>
            <w:lang w:eastAsia="en-GB"/>
          </w:rPr>
          <w:delText>-</w:delText>
        </w:r>
      </w:del>
      <w:r w:rsidRPr="007D4744">
        <w:rPr>
          <w:lang w:eastAsia="en-GB"/>
        </w:rPr>
        <w:t>oriented</w:t>
      </w:r>
      <w:del w:id="61" w:author="Audrey Doyle" w:date="2022-08-05T14:02:00Z">
        <w:r w:rsidRPr="007D4744" w:rsidDel="003C27E0">
          <w:rPr>
            <w:lang w:eastAsia="en-GB"/>
          </w:rPr>
          <w:delText xml:space="preserve"> language</w:delText>
        </w:r>
      </w:del>
      <w:r w:rsidRPr="007D4744">
        <w:rPr>
          <w:lang w:eastAsia="en-GB"/>
        </w:rPr>
        <w:t>, then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 xml:space="preserve">Rust is not </w:t>
      </w:r>
      <w:del w:id="62" w:author="Audrey Doyle" w:date="2022-08-05T14:02:00Z">
        <w:r w:rsidRPr="007D4744" w:rsidDel="003C27E0">
          <w:rPr>
            <w:lang w:eastAsia="en-GB"/>
          </w:rPr>
          <w:delText>one</w:delText>
        </w:r>
      </w:del>
      <w:ins w:id="63" w:author="Audrey Doyle" w:date="2022-08-05T14:02:00Z">
        <w:r w:rsidR="003C27E0">
          <w:rPr>
            <w:lang w:eastAsia="en-GB"/>
          </w:rPr>
          <w:t>such a language</w:t>
        </w:r>
      </w:ins>
      <w:r w:rsidRPr="007D4744">
        <w:rPr>
          <w:lang w:eastAsia="en-GB"/>
        </w:rPr>
        <w:t>. There is no way to define a struct that inherits the parent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struct’s fields and method implementations without using a macro.</w:t>
      </w:r>
    </w:p>
    <w:p w14:paraId="2930EB80" w14:textId="4B1F3A24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However, if you’re used to having inheritance in your programming toolbox, you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can use other solutions in Rust, depending on your reason for reaching for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inheritance in the first place.</w:t>
      </w:r>
    </w:p>
    <w:p w14:paraId="54C7604B" w14:textId="062D43B2" w:rsidR="007D4744" w:rsidRPr="007D4744" w:rsidRDefault="007D4744" w:rsidP="00E7070D">
      <w:pPr>
        <w:pStyle w:val="Body"/>
        <w:rPr>
          <w:lang w:eastAsia="en-GB"/>
        </w:rPr>
      </w:pPr>
      <w:r w:rsidRPr="00E7070D">
        <w:t>You would choose inheritance for two main reasons. One is for reuse of code:</w:t>
      </w:r>
      <w:r w:rsidR="00E7070D" w:rsidRPr="00E7070D">
        <w:t xml:space="preserve"> </w:t>
      </w:r>
      <w:r w:rsidRPr="00E7070D">
        <w:t>you can implement particular behavior for one type, and inheritance enables you</w:t>
      </w:r>
      <w:r w:rsidR="00E7070D" w:rsidRPr="00E7070D">
        <w:t xml:space="preserve"> </w:t>
      </w:r>
      <w:r w:rsidRPr="00E7070D">
        <w:t>to reuse that implementation for a different type. You can do this in a limited</w:t>
      </w:r>
      <w:r w:rsidR="00E7070D" w:rsidRPr="00E7070D">
        <w:t xml:space="preserve"> </w:t>
      </w:r>
      <w:r w:rsidRPr="00E7070D">
        <w:t>way in Rust code using default trait method implementations, which you saw in</w:t>
      </w:r>
      <w:r w:rsidR="00E7070D" w:rsidRPr="00E7070D">
        <w:t xml:space="preserve"> </w:t>
      </w:r>
      <w:r w:rsidRPr="00E7070D">
        <w:t xml:space="preserve">Listing 10-14 when we added a default implementation of the </w:t>
      </w:r>
      <w:r w:rsidRPr="00E7070D">
        <w:rPr>
          <w:rStyle w:val="Literal"/>
        </w:rPr>
        <w:t>summarize</w:t>
      </w:r>
      <w:r w:rsidRPr="00E7070D">
        <w:t xml:space="preserve"> method</w:t>
      </w:r>
      <w:r w:rsidR="00E7070D" w:rsidRPr="00E7070D">
        <w:t xml:space="preserve"> </w:t>
      </w:r>
      <w:r w:rsidRPr="00E7070D">
        <w:t xml:space="preserve">on the </w:t>
      </w:r>
      <w:r w:rsidRPr="00E7070D">
        <w:rPr>
          <w:rStyle w:val="Literal"/>
        </w:rPr>
        <w:t>Summary</w:t>
      </w:r>
      <w:r w:rsidRPr="00E7070D">
        <w:t xml:space="preserve"> trait. Any type implementing the </w:t>
      </w:r>
      <w:r w:rsidRPr="00E7070D">
        <w:rPr>
          <w:rStyle w:val="Literal"/>
        </w:rPr>
        <w:t>Summary</w:t>
      </w:r>
      <w:r w:rsidRPr="00E7070D">
        <w:t xml:space="preserve"> trait would have</w:t>
      </w:r>
      <w:r w:rsidR="00E7070D" w:rsidRPr="00E7070D">
        <w:t xml:space="preserve"> </w:t>
      </w:r>
      <w:r w:rsidRPr="00E7070D">
        <w:t xml:space="preserve">the </w:t>
      </w:r>
      <w:r w:rsidRPr="00E7070D">
        <w:rPr>
          <w:rStyle w:val="Literal"/>
        </w:rPr>
        <w:t>summarize</w:t>
      </w:r>
      <w:r w:rsidRPr="00E7070D">
        <w:t xml:space="preserve"> method available on it without any further code. This is</w:t>
      </w:r>
      <w:r w:rsidR="00E7070D" w:rsidRPr="00E7070D">
        <w:t xml:space="preserve"> </w:t>
      </w:r>
      <w:r w:rsidRPr="00E7070D">
        <w:t>similar to a parent class having an implementation of a method and an</w:t>
      </w:r>
      <w:r w:rsidR="00E7070D" w:rsidRPr="00E7070D">
        <w:t xml:space="preserve"> </w:t>
      </w:r>
      <w:r w:rsidRPr="00E7070D">
        <w:t>inheriting child class also having the implementation of the method. We can</w:t>
      </w:r>
      <w:r w:rsidR="00E7070D" w:rsidRPr="00E7070D">
        <w:t xml:space="preserve"> </w:t>
      </w:r>
      <w:r w:rsidRPr="00E7070D">
        <w:t xml:space="preserve">also override the default implementation of the </w:t>
      </w:r>
      <w:r w:rsidRPr="00E7070D">
        <w:rPr>
          <w:rStyle w:val="Literal"/>
        </w:rPr>
        <w:t>summarize</w:t>
      </w:r>
      <w:r w:rsidRPr="00E7070D">
        <w:t xml:space="preserve"> method when we</w:t>
      </w:r>
      <w:r w:rsidR="00E7070D" w:rsidRPr="00E7070D">
        <w:t xml:space="preserve"> </w:t>
      </w:r>
      <w:r w:rsidRPr="00E7070D">
        <w:t xml:space="preserve">implement the </w:t>
      </w:r>
      <w:r w:rsidRPr="00E7070D">
        <w:rPr>
          <w:rStyle w:val="Literal"/>
        </w:rPr>
        <w:t>Summary</w:t>
      </w:r>
      <w:r w:rsidRPr="007D4744">
        <w:rPr>
          <w:lang w:eastAsia="en-GB"/>
        </w:rPr>
        <w:t xml:space="preserve"> trait, which is similar to a child class overriding the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implementation of a method inherited from a parent class.</w:t>
      </w:r>
    </w:p>
    <w:p w14:paraId="6CBE0975" w14:textId="550905AF" w:rsidR="007D4744" w:rsidRPr="007D4744" w:rsidRDefault="001B606D" w:rsidP="00E7070D">
      <w:pPr>
        <w:pStyle w:val="Body"/>
        <w:rPr>
          <w:lang w:eastAsia="en-GB"/>
        </w:rPr>
      </w:pPr>
      <w:ins w:id="64" w:author="Carol Nichols" w:date="2022-08-26T20:46:00Z">
        <w:r>
          <w:fldChar w:fldCharType="begin"/>
        </w:r>
        <w:r>
          <w:instrText xml:space="preserve"> XE "polymorphism startRange" </w:instrText>
        </w:r>
        <w:r>
          <w:fldChar w:fldCharType="end"/>
        </w:r>
      </w:ins>
      <w:r w:rsidR="007D4744" w:rsidRPr="00E7070D">
        <w:t>The other reason to use inheritance relates to the type system: to enable a</w:t>
      </w:r>
      <w:r w:rsidR="00E7070D" w:rsidRPr="00E7070D">
        <w:t xml:space="preserve"> </w:t>
      </w:r>
      <w:r w:rsidR="007D4744" w:rsidRPr="00E7070D">
        <w:t>child type to be used in the same places as the parent type. This is also</w:t>
      </w:r>
      <w:r w:rsidR="00E7070D" w:rsidRPr="00E7070D">
        <w:t xml:space="preserve"> </w:t>
      </w:r>
      <w:r w:rsidR="007D4744" w:rsidRPr="00E7070D">
        <w:t xml:space="preserve">called </w:t>
      </w:r>
      <w:r w:rsidR="007D4744" w:rsidRPr="00E7070D">
        <w:rPr>
          <w:rStyle w:val="Italic"/>
        </w:rPr>
        <w:t>polymorphism</w:t>
      </w:r>
      <w:r w:rsidR="007D4744" w:rsidRPr="007D4744">
        <w:rPr>
          <w:lang w:eastAsia="en-GB"/>
        </w:rPr>
        <w:t>, which means that you can substitute multiple objects for</w:t>
      </w:r>
      <w:r w:rsidR="00E7070D">
        <w:rPr>
          <w:lang w:eastAsia="en-GB"/>
        </w:rPr>
        <w:t xml:space="preserve"> </w:t>
      </w:r>
      <w:r w:rsidR="007D4744" w:rsidRPr="007D4744">
        <w:rPr>
          <w:lang w:eastAsia="en-GB"/>
        </w:rPr>
        <w:t>each other at runtime if they share certain characteristics.</w:t>
      </w:r>
    </w:p>
    <w:p w14:paraId="27D089D5" w14:textId="77777777" w:rsidR="00BC655C" w:rsidRDefault="00BC655C" w:rsidP="00BC655C">
      <w:pPr>
        <w:pStyle w:val="BoxType"/>
        <w:rPr>
          <w:lang w:eastAsia="en-GB"/>
        </w:rPr>
      </w:pPr>
      <w:bookmarkStart w:id="65" w:name="polymorphism"/>
      <w:bookmarkStart w:id="66" w:name="_Toc106713671"/>
      <w:bookmarkEnd w:id="65"/>
    </w:p>
    <w:p w14:paraId="517DC550" w14:textId="27C41118" w:rsidR="007D4744" w:rsidRPr="007D4744" w:rsidRDefault="007D4744" w:rsidP="000B0534">
      <w:pPr>
        <w:pStyle w:val="BoxTitle"/>
        <w:rPr>
          <w:lang w:eastAsia="en-GB"/>
        </w:rPr>
      </w:pPr>
      <w:r w:rsidRPr="007D4744">
        <w:rPr>
          <w:lang w:eastAsia="en-GB"/>
        </w:rPr>
        <w:t>Polymorphism</w:t>
      </w:r>
      <w:bookmarkEnd w:id="66"/>
    </w:p>
    <w:p w14:paraId="610778FC" w14:textId="53E3C918" w:rsidR="007D4744" w:rsidRPr="007D4744" w:rsidRDefault="007D4744" w:rsidP="000B0534">
      <w:pPr>
        <w:pStyle w:val="BoxBody"/>
        <w:rPr>
          <w:lang w:eastAsia="en-GB"/>
        </w:rPr>
      </w:pPr>
      <w:r w:rsidRPr="007D4744">
        <w:rPr>
          <w:lang w:eastAsia="en-GB"/>
        </w:rPr>
        <w:t>To many people, polymorphism is synonymous with inheritance. But it’s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actually a more general concept that refers to code that can work with data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of multiple types. For inheritance, those types are generally subclasses.</w:t>
      </w:r>
    </w:p>
    <w:p w14:paraId="76B93D1A" w14:textId="2D7C2A9C" w:rsidR="007D4744" w:rsidRPr="007D4744" w:rsidRDefault="007D4744" w:rsidP="000B0534">
      <w:pPr>
        <w:pStyle w:val="BoxBody"/>
        <w:rPr>
          <w:lang w:eastAsia="en-GB"/>
        </w:rPr>
      </w:pPr>
      <w:r w:rsidRPr="00E7070D">
        <w:t>Rust instead uses generics to abstract over different possible types and</w:t>
      </w:r>
      <w:r w:rsidR="00E7070D" w:rsidRPr="00E7070D">
        <w:t xml:space="preserve"> </w:t>
      </w:r>
      <w:r w:rsidRPr="00E7070D">
        <w:t>trait bounds to impose constraints on what those types must provide. This is</w:t>
      </w:r>
      <w:r w:rsidR="00E7070D" w:rsidRPr="00E7070D">
        <w:t xml:space="preserve"> </w:t>
      </w:r>
      <w:r w:rsidRPr="00E7070D">
        <w:t xml:space="preserve">sometimes called </w:t>
      </w:r>
      <w:r w:rsidRPr="00E7070D">
        <w:rPr>
          <w:rStyle w:val="Italic"/>
        </w:rPr>
        <w:t>bounded parametric polymorphism</w:t>
      </w:r>
      <w:r w:rsidRPr="007D4744">
        <w:rPr>
          <w:lang w:eastAsia="en-GB"/>
        </w:rPr>
        <w:t>.</w:t>
      </w:r>
    </w:p>
    <w:p w14:paraId="3B69FB51" w14:textId="1B23C7A1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Inheritance has recently fallen out of favor as a programming design solution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lastRenderedPageBreak/>
        <w:t>in many programming languages because it’s often at risk of sharing more code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than necessary. Subclasses shouldn’t always share all characteristics of their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parent class but will do so with inheritance. This can make a program’s design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less flexible. It also introduces the possibility of calling methods on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subclasses that don’t make sense or that cause errors because the methods don’t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apply to the subclass. In addition, some languages will only allow single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inheritance (meaning a subclass can only inherit from one class), further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restricting the flexibility of a program’s design.</w:t>
      </w:r>
    </w:p>
    <w:p w14:paraId="51D0C34A" w14:textId="22BE3805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For these reasons, Rust takes the different approach of using trait objects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instead of inheritance. Let’s look at how trait objects enable polymorphism in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Rust.</w:t>
      </w:r>
      <w:ins w:id="67" w:author="Carol Nichols" w:date="2022-08-26T20:46:00Z">
        <w:r w:rsidR="003C309D">
          <w:fldChar w:fldCharType="begin"/>
        </w:r>
        <w:r w:rsidR="003C309D">
          <w:instrText xml:space="preserve"> XE "polymorphism endRange" </w:instrText>
        </w:r>
        <w:r w:rsidR="003C309D">
          <w:fldChar w:fldCharType="end"/>
        </w:r>
      </w:ins>
      <w:ins w:id="68" w:author="Carol Nichols" w:date="2022-08-26T20:45:00Z">
        <w:r w:rsidR="00C21014">
          <w:fldChar w:fldCharType="begin"/>
        </w:r>
        <w:r w:rsidR="00C21014">
          <w:instrText xml:space="preserve"> XE "inheritance </w:instrText>
        </w:r>
      </w:ins>
      <w:ins w:id="69" w:author="Carol Nichols" w:date="2022-08-26T20:46:00Z">
        <w:r w:rsidR="00C21014">
          <w:instrText>end</w:instrText>
        </w:r>
      </w:ins>
      <w:ins w:id="70" w:author="Carol Nichols" w:date="2022-08-26T20:45:00Z">
        <w:r w:rsidR="00C21014">
          <w:instrText xml:space="preserve">Range" </w:instrText>
        </w:r>
        <w:r w:rsidR="00C21014">
          <w:fldChar w:fldCharType="end"/>
        </w:r>
      </w:ins>
    </w:p>
    <w:bookmarkStart w:id="71" w:name="using-trait-objects-that-allow-for-value"/>
    <w:bookmarkStart w:id="72" w:name="_Toc106713672"/>
    <w:bookmarkEnd w:id="71"/>
    <w:p w14:paraId="50E0CA6B" w14:textId="3DEF83EE" w:rsidR="007D4744" w:rsidRPr="007D4744" w:rsidRDefault="00703FF4" w:rsidP="00E7070D">
      <w:pPr>
        <w:pStyle w:val="HeadA"/>
        <w:rPr>
          <w:lang w:eastAsia="en-GB"/>
        </w:rPr>
      </w:pPr>
      <w:ins w:id="73" w:author="Carol Nichols" w:date="2022-08-26T20:47:00Z">
        <w:r>
          <w:fldChar w:fldCharType="begin"/>
        </w:r>
        <w:r>
          <w:instrText xml:space="preserve"> XE "trait objects startRange" </w:instrText>
        </w:r>
        <w:r>
          <w:fldChar w:fldCharType="end"/>
        </w:r>
      </w:ins>
      <w:r w:rsidR="007D4744" w:rsidRPr="007D4744">
        <w:rPr>
          <w:lang w:eastAsia="en-GB"/>
        </w:rPr>
        <w:t>Using Trait Objects That Allow for Values of Different Types</w:t>
      </w:r>
      <w:bookmarkEnd w:id="72"/>
    </w:p>
    <w:p w14:paraId="5AC25139" w14:textId="3A4D3265" w:rsidR="007D4744" w:rsidRPr="007D4744" w:rsidRDefault="007D4744" w:rsidP="00E7070D">
      <w:pPr>
        <w:pStyle w:val="Body"/>
        <w:rPr>
          <w:lang w:eastAsia="en-GB"/>
        </w:rPr>
      </w:pPr>
      <w:r w:rsidRPr="00E7070D">
        <w:t xml:space="preserve">In </w:t>
      </w:r>
      <w:r w:rsidRPr="00CA66E6">
        <w:rPr>
          <w:rStyle w:val="Xref"/>
        </w:rPr>
        <w:t>Chapter 8</w:t>
      </w:r>
      <w:r w:rsidRPr="00E7070D">
        <w:t>, we mentioned that one limitation of vectors is that they can</w:t>
      </w:r>
      <w:r w:rsidR="00E7070D" w:rsidRPr="00E7070D">
        <w:t xml:space="preserve"> </w:t>
      </w:r>
      <w:r w:rsidRPr="00E7070D">
        <w:t>store elements of only one type. We created a workaround in Listing 8-</w:t>
      </w:r>
      <w:ins w:id="74" w:author="Carol Nichols" w:date="2022-08-26T19:55:00Z">
        <w:r w:rsidR="00D56668">
          <w:t>9</w:t>
        </w:r>
      </w:ins>
      <w:del w:id="75" w:author="Carol Nichols" w:date="2022-08-26T19:55:00Z">
        <w:r w:rsidRPr="00E7070D" w:rsidDel="00D56668">
          <w:delText>10</w:delText>
        </w:r>
      </w:del>
      <w:r w:rsidRPr="00E7070D">
        <w:t xml:space="preserve"> where</w:t>
      </w:r>
      <w:r w:rsidR="00E7070D" w:rsidRPr="00E7070D">
        <w:t xml:space="preserve"> </w:t>
      </w:r>
      <w:r w:rsidRPr="00E7070D">
        <w:t xml:space="preserve">we defined a </w:t>
      </w:r>
      <w:r w:rsidRPr="00E7070D">
        <w:rPr>
          <w:rStyle w:val="Literal"/>
        </w:rPr>
        <w:t>SpreadsheetCell</w:t>
      </w:r>
      <w:r w:rsidRPr="007D4744">
        <w:rPr>
          <w:lang w:eastAsia="en-GB"/>
        </w:rPr>
        <w:t xml:space="preserve"> enum that had variants to hold integers, floats,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and text. This meant we could store different types of data in each cell and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still have a vector that represented a row of cells. This is a perfectly good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solution when our interchangeable items are a fixed set of types that we know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when our code is compiled.</w:t>
      </w:r>
    </w:p>
    <w:p w14:paraId="6BB2D630" w14:textId="6E29129E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However, sometimes we want our library user to be able to extend the set of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types that are valid in a particular situation. To show how we might achieve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 xml:space="preserve">this, we’ll create an example </w:t>
      </w:r>
      <w:bookmarkStart w:id="76" w:name="_Hlk110597136"/>
      <w:r w:rsidRPr="007D4744">
        <w:rPr>
          <w:lang w:eastAsia="en-GB"/>
        </w:rPr>
        <w:t xml:space="preserve">graphical user interface </w:t>
      </w:r>
      <w:bookmarkEnd w:id="76"/>
      <w:r w:rsidRPr="007D4744">
        <w:rPr>
          <w:lang w:eastAsia="en-GB"/>
        </w:rPr>
        <w:t>(GUI) tool that iterates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 xml:space="preserve">through a list of items, calling a </w:t>
      </w:r>
      <w:r w:rsidRPr="00E7070D">
        <w:rPr>
          <w:rStyle w:val="Literal"/>
        </w:rPr>
        <w:t>draw</w:t>
      </w:r>
      <w:r w:rsidRPr="00E7070D">
        <w:t xml:space="preserve"> method on each one to draw it to the</w:t>
      </w:r>
      <w:r w:rsidR="00E7070D" w:rsidRPr="00E7070D">
        <w:t xml:space="preserve"> </w:t>
      </w:r>
      <w:r w:rsidRPr="00E7070D">
        <w:t>screen—a common technique for GUI tools. We’ll create a library crate called</w:t>
      </w:r>
      <w:r w:rsidR="00E7070D" w:rsidRPr="00E7070D">
        <w:t xml:space="preserve"> </w:t>
      </w:r>
      <w:r w:rsidRPr="00E7070D">
        <w:rPr>
          <w:rStyle w:val="Literal"/>
        </w:rPr>
        <w:t>gui</w:t>
      </w:r>
      <w:r w:rsidRPr="00E7070D">
        <w:t xml:space="preserve"> that contains the structure of a GUI library. This crate might include</w:t>
      </w:r>
      <w:r w:rsidR="00E7070D" w:rsidRPr="00E7070D">
        <w:t xml:space="preserve"> </w:t>
      </w:r>
      <w:r w:rsidRPr="00E7070D">
        <w:t xml:space="preserve">some types for people to use, such as </w:t>
      </w:r>
      <w:r w:rsidRPr="00E7070D">
        <w:rPr>
          <w:rStyle w:val="Literal"/>
        </w:rPr>
        <w:t>Button</w:t>
      </w:r>
      <w:r w:rsidRPr="00E7070D">
        <w:t xml:space="preserve"> or </w:t>
      </w:r>
      <w:r w:rsidRPr="00E7070D">
        <w:rPr>
          <w:rStyle w:val="Literal"/>
        </w:rPr>
        <w:t>TextField</w:t>
      </w:r>
      <w:r w:rsidRPr="00E7070D">
        <w:t>. In addition,</w:t>
      </w:r>
      <w:r w:rsidR="00E7070D" w:rsidRPr="00E7070D">
        <w:t xml:space="preserve"> </w:t>
      </w:r>
      <w:r w:rsidRPr="00E7070D">
        <w:rPr>
          <w:rStyle w:val="Literal"/>
        </w:rPr>
        <w:t>gui</w:t>
      </w:r>
      <w:r w:rsidRPr="00E7070D">
        <w:t xml:space="preserve"> users will want to create their own types that can be drawn: for</w:t>
      </w:r>
      <w:r w:rsidR="00E7070D" w:rsidRPr="00E7070D">
        <w:t xml:space="preserve"> </w:t>
      </w:r>
      <w:r w:rsidRPr="00E7070D">
        <w:t xml:space="preserve">instance, one programmer might add an </w:t>
      </w:r>
      <w:r w:rsidRPr="00E7070D">
        <w:rPr>
          <w:rStyle w:val="Literal"/>
        </w:rPr>
        <w:t>Image</w:t>
      </w:r>
      <w:r w:rsidRPr="00E7070D">
        <w:t xml:space="preserve"> and another might add a</w:t>
      </w:r>
      <w:r w:rsidR="00E7070D" w:rsidRPr="00E7070D">
        <w:t xml:space="preserve"> </w:t>
      </w:r>
      <w:r w:rsidRPr="00E7070D">
        <w:rPr>
          <w:rStyle w:val="Literal"/>
        </w:rPr>
        <w:t>SelectBox</w:t>
      </w:r>
      <w:r w:rsidRPr="007D4744">
        <w:rPr>
          <w:lang w:eastAsia="en-GB"/>
        </w:rPr>
        <w:t>.</w:t>
      </w:r>
    </w:p>
    <w:p w14:paraId="46CFF183" w14:textId="37F088FE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We won’t implement a full</w:t>
      </w:r>
      <w:ins w:id="77" w:author="Audrey Doyle" w:date="2022-08-05T14:04:00Z">
        <w:r w:rsidR="003C27E0">
          <w:rPr>
            <w:lang w:eastAsia="en-GB"/>
          </w:rPr>
          <w:t>-</w:t>
        </w:r>
      </w:ins>
      <w:del w:id="78" w:author="Audrey Doyle" w:date="2022-08-05T14:04:00Z">
        <w:r w:rsidRPr="007D4744" w:rsidDel="003C27E0">
          <w:rPr>
            <w:lang w:eastAsia="en-GB"/>
          </w:rPr>
          <w:delText xml:space="preserve">y </w:delText>
        </w:r>
      </w:del>
      <w:r w:rsidRPr="007D4744">
        <w:rPr>
          <w:lang w:eastAsia="en-GB"/>
        </w:rPr>
        <w:t>fledged GUI library for this example but will show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how the pieces would fit together. At the time of writing the library, we can’t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know and define all the types other programmers might want to create. But we do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 xml:space="preserve">know that </w:t>
      </w:r>
      <w:r w:rsidRPr="00E7070D">
        <w:rPr>
          <w:rStyle w:val="Literal"/>
        </w:rPr>
        <w:t>gui</w:t>
      </w:r>
      <w:r w:rsidRPr="00E7070D">
        <w:t xml:space="preserve"> needs to keep track of many values of different types, and it</w:t>
      </w:r>
      <w:r w:rsidR="00E7070D" w:rsidRPr="00E7070D">
        <w:t xml:space="preserve"> </w:t>
      </w:r>
      <w:r w:rsidRPr="00E7070D">
        <w:t xml:space="preserve">needs to call a </w:t>
      </w:r>
      <w:r w:rsidRPr="00E7070D">
        <w:rPr>
          <w:rStyle w:val="Literal"/>
        </w:rPr>
        <w:t>draw</w:t>
      </w:r>
      <w:r w:rsidRPr="00E7070D">
        <w:t xml:space="preserve"> method on each of these differently typed values. It</w:t>
      </w:r>
      <w:r w:rsidR="00E7070D" w:rsidRPr="00E7070D">
        <w:t xml:space="preserve"> </w:t>
      </w:r>
      <w:r w:rsidRPr="00E7070D">
        <w:t xml:space="preserve">doesn’t need to know exactly what will happen when we call the </w:t>
      </w:r>
      <w:r w:rsidRPr="00E7070D">
        <w:rPr>
          <w:rStyle w:val="Literal"/>
        </w:rPr>
        <w:t>draw</w:t>
      </w:r>
      <w:r w:rsidRPr="007D4744">
        <w:rPr>
          <w:lang w:eastAsia="en-GB"/>
        </w:rPr>
        <w:t xml:space="preserve"> method,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just that the value will have that method available for us to call.</w:t>
      </w:r>
    </w:p>
    <w:p w14:paraId="32711505" w14:textId="53ACE353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To do this in a language with inheritance, we might define a class named</w:t>
      </w:r>
      <w:r w:rsidR="00E7070D">
        <w:rPr>
          <w:lang w:eastAsia="en-GB"/>
        </w:rPr>
        <w:t xml:space="preserve"> </w:t>
      </w:r>
      <w:r w:rsidRPr="00E7070D">
        <w:rPr>
          <w:rStyle w:val="Literal"/>
        </w:rPr>
        <w:t>Component</w:t>
      </w:r>
      <w:r w:rsidRPr="00E7070D">
        <w:t xml:space="preserve"> that has a method named </w:t>
      </w:r>
      <w:r w:rsidRPr="00E7070D">
        <w:rPr>
          <w:rStyle w:val="Literal"/>
        </w:rPr>
        <w:t>draw</w:t>
      </w:r>
      <w:r w:rsidRPr="00E7070D">
        <w:t xml:space="preserve"> on it. The other classes, such as</w:t>
      </w:r>
      <w:r w:rsidR="00E7070D" w:rsidRPr="00E7070D">
        <w:t xml:space="preserve"> </w:t>
      </w:r>
      <w:r w:rsidRPr="00E7070D">
        <w:rPr>
          <w:rStyle w:val="Literal"/>
        </w:rPr>
        <w:t>Button</w:t>
      </w:r>
      <w:r w:rsidRPr="00E7070D">
        <w:t xml:space="preserve">, </w:t>
      </w:r>
      <w:r w:rsidRPr="00E7070D">
        <w:rPr>
          <w:rStyle w:val="Literal"/>
        </w:rPr>
        <w:t>Image</w:t>
      </w:r>
      <w:r w:rsidRPr="00E7070D">
        <w:t xml:space="preserve">, and </w:t>
      </w:r>
      <w:r w:rsidRPr="00E7070D">
        <w:rPr>
          <w:rStyle w:val="Literal"/>
        </w:rPr>
        <w:t>SelectBox</w:t>
      </w:r>
      <w:r w:rsidRPr="00E7070D">
        <w:t xml:space="preserve">, would inherit from </w:t>
      </w:r>
      <w:r w:rsidRPr="00E7070D">
        <w:rPr>
          <w:rStyle w:val="Literal"/>
        </w:rPr>
        <w:t>Component</w:t>
      </w:r>
      <w:r w:rsidRPr="00E7070D">
        <w:t xml:space="preserve"> and thus</w:t>
      </w:r>
      <w:r w:rsidR="00E7070D" w:rsidRPr="00E7070D">
        <w:t xml:space="preserve"> </w:t>
      </w:r>
      <w:r w:rsidRPr="00E7070D">
        <w:t xml:space="preserve">inherit the </w:t>
      </w:r>
      <w:r w:rsidRPr="00E7070D">
        <w:rPr>
          <w:rStyle w:val="Literal"/>
        </w:rPr>
        <w:t>draw</w:t>
      </w:r>
      <w:r w:rsidRPr="00E7070D">
        <w:t xml:space="preserve"> method. They could each override the </w:t>
      </w:r>
      <w:r w:rsidRPr="00E7070D">
        <w:rPr>
          <w:rStyle w:val="Literal"/>
        </w:rPr>
        <w:t>draw</w:t>
      </w:r>
      <w:r w:rsidRPr="00E7070D">
        <w:t xml:space="preserve"> method to define</w:t>
      </w:r>
      <w:r w:rsidR="00E7070D" w:rsidRPr="00E7070D">
        <w:t xml:space="preserve"> </w:t>
      </w:r>
      <w:r w:rsidRPr="00E7070D">
        <w:t>their custom behavior, but the framework could treat all of the types as if</w:t>
      </w:r>
      <w:r w:rsidR="00E7070D" w:rsidRPr="00E7070D">
        <w:t xml:space="preserve"> </w:t>
      </w:r>
      <w:r w:rsidRPr="00E7070D">
        <w:t xml:space="preserve">they were </w:t>
      </w:r>
      <w:r w:rsidRPr="00E7070D">
        <w:rPr>
          <w:rStyle w:val="Literal"/>
        </w:rPr>
        <w:t>Component</w:t>
      </w:r>
      <w:r w:rsidRPr="00E7070D">
        <w:t xml:space="preserve"> instances and call </w:t>
      </w:r>
      <w:r w:rsidRPr="00E7070D">
        <w:rPr>
          <w:rStyle w:val="Literal"/>
        </w:rPr>
        <w:t>draw</w:t>
      </w:r>
      <w:r w:rsidRPr="00E7070D">
        <w:t xml:space="preserve"> on them. But because Rust</w:t>
      </w:r>
      <w:r w:rsidR="00E7070D" w:rsidRPr="00E7070D">
        <w:t xml:space="preserve"> </w:t>
      </w:r>
      <w:r w:rsidRPr="00E7070D">
        <w:t xml:space="preserve">doesn’t have inheritance, we need another way to structure the </w:t>
      </w:r>
      <w:r w:rsidRPr="00E7070D">
        <w:rPr>
          <w:rStyle w:val="Literal"/>
        </w:rPr>
        <w:t>gui</w:t>
      </w:r>
      <w:r w:rsidRPr="007D4744">
        <w:rPr>
          <w:lang w:eastAsia="en-GB"/>
        </w:rPr>
        <w:t xml:space="preserve"> library to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 xml:space="preserve">allow users </w:t>
      </w:r>
      <w:r w:rsidRPr="007D4744">
        <w:rPr>
          <w:lang w:eastAsia="en-GB"/>
        </w:rPr>
        <w:lastRenderedPageBreak/>
        <w:t>to extend it with new types.</w:t>
      </w:r>
    </w:p>
    <w:p w14:paraId="37401FE8" w14:textId="77777777" w:rsidR="007D4744" w:rsidRPr="007D4744" w:rsidRDefault="007D4744" w:rsidP="00E7070D">
      <w:pPr>
        <w:pStyle w:val="HeadB"/>
        <w:rPr>
          <w:lang w:eastAsia="en-GB"/>
        </w:rPr>
      </w:pPr>
      <w:bookmarkStart w:id="79" w:name="defining-a-trait-for-common-behavior"/>
      <w:bookmarkStart w:id="80" w:name="_Toc106713673"/>
      <w:bookmarkEnd w:id="79"/>
      <w:r w:rsidRPr="007D4744">
        <w:rPr>
          <w:lang w:eastAsia="en-GB"/>
        </w:rPr>
        <w:t>Defining a Trait for Common Behavior</w:t>
      </w:r>
      <w:bookmarkEnd w:id="80"/>
    </w:p>
    <w:p w14:paraId="3214DEE0" w14:textId="154D319C" w:rsidR="007D4744" w:rsidRPr="007D4744" w:rsidRDefault="007D4744" w:rsidP="00E7070D">
      <w:pPr>
        <w:pStyle w:val="Body"/>
        <w:rPr>
          <w:lang w:eastAsia="en-GB"/>
        </w:rPr>
      </w:pPr>
      <w:r w:rsidRPr="00E7070D">
        <w:t xml:space="preserve">To implement the behavior we want </w:t>
      </w:r>
      <w:r w:rsidRPr="00E7070D">
        <w:rPr>
          <w:rStyle w:val="Literal"/>
        </w:rPr>
        <w:t>gui</w:t>
      </w:r>
      <w:r w:rsidRPr="00E7070D">
        <w:t xml:space="preserve"> to have, we’ll define a trait named</w:t>
      </w:r>
      <w:r w:rsidR="00E7070D" w:rsidRPr="00E7070D">
        <w:t xml:space="preserve"> </w:t>
      </w:r>
      <w:r w:rsidRPr="00E7070D">
        <w:rPr>
          <w:rStyle w:val="Literal"/>
        </w:rPr>
        <w:t>Draw</w:t>
      </w:r>
      <w:r w:rsidRPr="00E7070D">
        <w:t xml:space="preserve"> that will have one method named </w:t>
      </w:r>
      <w:r w:rsidRPr="00E7070D">
        <w:rPr>
          <w:rStyle w:val="Literal"/>
        </w:rPr>
        <w:t>draw</w:t>
      </w:r>
      <w:r w:rsidRPr="00E7070D">
        <w:t>. Then we can define a vector that</w:t>
      </w:r>
      <w:r w:rsidR="00E7070D" w:rsidRPr="00E7070D">
        <w:t xml:space="preserve"> </w:t>
      </w:r>
      <w:r w:rsidRPr="00E7070D">
        <w:t xml:space="preserve">takes a </w:t>
      </w:r>
      <w:r w:rsidRPr="00E7070D">
        <w:rPr>
          <w:rStyle w:val="Italic"/>
        </w:rPr>
        <w:t>trait object</w:t>
      </w:r>
      <w:r w:rsidRPr="00E7070D">
        <w:t>. A trait object points to both an instance of a type</w:t>
      </w:r>
      <w:r w:rsidR="00E7070D" w:rsidRPr="00E7070D">
        <w:t xml:space="preserve"> </w:t>
      </w:r>
      <w:r w:rsidRPr="00E7070D">
        <w:t>implementing our specified trait and a table used to look up trait methods on</w:t>
      </w:r>
      <w:r w:rsidR="00E7070D" w:rsidRPr="00E7070D">
        <w:t xml:space="preserve"> </w:t>
      </w:r>
      <w:r w:rsidRPr="00E7070D">
        <w:t xml:space="preserve">that type at runtime. </w:t>
      </w:r>
      <w:ins w:id="81" w:author="Carol Nichols" w:date="2022-08-26T20:54:00Z">
        <w:r w:rsidR="00D468E0">
          <w:fldChar w:fldCharType="begin"/>
        </w:r>
        <w:r w:rsidR="00D468E0">
          <w:instrText xml:space="preserve"> XE "dyn keyword startRange" </w:instrText>
        </w:r>
        <w:r w:rsidR="00D468E0">
          <w:fldChar w:fldCharType="end"/>
        </w:r>
      </w:ins>
      <w:r w:rsidRPr="00E7070D">
        <w:t>We create a trait object by specifying some sort of</w:t>
      </w:r>
      <w:r w:rsidR="00E7070D" w:rsidRPr="00E7070D">
        <w:t xml:space="preserve"> </w:t>
      </w:r>
      <w:r w:rsidRPr="00E7070D">
        <w:t xml:space="preserve">pointer, such as a </w:t>
      </w:r>
      <w:r w:rsidRPr="00E7070D">
        <w:rPr>
          <w:rStyle w:val="Literal"/>
        </w:rPr>
        <w:t>&amp;</w:t>
      </w:r>
      <w:r w:rsidRPr="00E7070D">
        <w:t xml:space="preserve"> reference or a </w:t>
      </w:r>
      <w:r w:rsidRPr="00E7070D">
        <w:rPr>
          <w:rStyle w:val="Literal"/>
        </w:rPr>
        <w:t>Box&lt;T&gt;</w:t>
      </w:r>
      <w:r w:rsidRPr="00E7070D">
        <w:t xml:space="preserve"> smart pointer, then the </w:t>
      </w:r>
      <w:r w:rsidRPr="00E7070D">
        <w:rPr>
          <w:rStyle w:val="Literal"/>
        </w:rPr>
        <w:t>dyn</w:t>
      </w:r>
      <w:r w:rsidR="00E7070D" w:rsidRPr="00E7070D">
        <w:t xml:space="preserve"> </w:t>
      </w:r>
      <w:r w:rsidRPr="00E7070D">
        <w:t>keyword, and then specifying the relevant trait.</w:t>
      </w:r>
      <w:ins w:id="82" w:author="Carol Nichols" w:date="2022-08-26T20:55:00Z">
        <w:r w:rsidR="00D468E0">
          <w:fldChar w:fldCharType="begin"/>
        </w:r>
        <w:r w:rsidR="00D468E0">
          <w:instrText xml:space="preserve"> XE "dyn keyword endRange" </w:instrText>
        </w:r>
        <w:r w:rsidR="00D468E0">
          <w:fldChar w:fldCharType="end"/>
        </w:r>
      </w:ins>
      <w:r w:rsidRPr="00E7070D">
        <w:t xml:space="preserve"> (We’ll talk about the reason</w:t>
      </w:r>
      <w:r w:rsidR="00E7070D" w:rsidRPr="00E7070D">
        <w:t xml:space="preserve"> </w:t>
      </w:r>
      <w:r w:rsidRPr="00E7070D">
        <w:t xml:space="preserve">trait objects must use a pointer in </w:t>
      </w:r>
      <w:del w:id="83" w:author="Audrey Doyle" w:date="2022-08-05T13:06:00Z">
        <w:r w:rsidRPr="00CA66E6" w:rsidDel="0091388E">
          <w:rPr>
            <w:rStyle w:val="Xref"/>
          </w:rPr>
          <w:delText>Chapter 19</w:delText>
        </w:r>
        <w:r w:rsidRPr="00E7070D" w:rsidDel="0091388E">
          <w:delText xml:space="preserve"> in the section </w:delText>
        </w:r>
      </w:del>
      <w:r w:rsidRPr="00D407FC">
        <w:rPr>
          <w:rStyle w:val="Xref"/>
        </w:rPr>
        <w:t>“Dynamically</w:t>
      </w:r>
      <w:r w:rsidR="00E7070D" w:rsidRPr="00D407FC">
        <w:rPr>
          <w:rStyle w:val="Xref"/>
        </w:rPr>
        <w:t xml:space="preserve"> </w:t>
      </w:r>
      <w:r w:rsidRPr="00D407FC">
        <w:rPr>
          <w:rStyle w:val="Xref"/>
        </w:rPr>
        <w:t>Sized Types and the Sized Trait</w:t>
      </w:r>
      <w:del w:id="84" w:author="Audrey Doyle" w:date="2022-08-05T13:07:00Z">
        <w:r w:rsidRPr="00D407FC" w:rsidDel="0091388E">
          <w:rPr>
            <w:rStyle w:val="Xref"/>
          </w:rPr>
          <w:delText>.</w:delText>
        </w:r>
      </w:del>
      <w:r w:rsidRPr="00D407FC">
        <w:rPr>
          <w:rStyle w:val="Xref"/>
        </w:rPr>
        <w:t>”</w:t>
      </w:r>
      <w:ins w:id="85" w:author="Audrey Doyle" w:date="2022-08-05T13:07:00Z">
        <w:r w:rsidR="0091388E" w:rsidRPr="0091388E">
          <w:rPr>
            <w:rPrChange w:id="86" w:author="Audrey Doyle" w:date="2022-08-05T13:07:00Z">
              <w:rPr>
                <w:rStyle w:val="Xref"/>
              </w:rPr>
            </w:rPrChange>
          </w:rPr>
          <w:t xml:space="preserve"> on </w:t>
        </w:r>
        <w:r w:rsidR="0091388E">
          <w:rPr>
            <w:rStyle w:val="Xref"/>
          </w:rPr>
          <w:t>page XX</w:t>
        </w:r>
      </w:ins>
      <w:ins w:id="87" w:author="Audrey Doyle" w:date="2022-08-05T14:06:00Z">
        <w:r w:rsidR="00512D24">
          <w:rPr>
            <w:lang w:eastAsia="en-GB"/>
          </w:rPr>
          <w:t>.</w:t>
        </w:r>
      </w:ins>
      <w:r w:rsidRPr="007D4744">
        <w:rPr>
          <w:lang w:eastAsia="en-GB"/>
        </w:rPr>
        <w:t>) We can use trait objects in place of a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generic or concrete type. Wherever we use a trait object, Rust’s type system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will ensure at compile time that any value used in that context will implement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the trait object’s trait. Consequently, we don’t need to know all the possible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types at compile time.</w:t>
      </w:r>
    </w:p>
    <w:p w14:paraId="65B6F7D0" w14:textId="621DC1B7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We’ve mentioned that, in Rust, we refrain from calling structs and enums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“objects” to distinguish them from other languages’ objects. In a struct or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 xml:space="preserve">enum, the data in the struct fields and the behavior in </w:t>
      </w:r>
      <w:r w:rsidRPr="00E7070D">
        <w:rPr>
          <w:rStyle w:val="Literal"/>
        </w:rPr>
        <w:t>impl</w:t>
      </w:r>
      <w:r w:rsidRPr="00E7070D">
        <w:t xml:space="preserve"> blocks are</w:t>
      </w:r>
      <w:r w:rsidR="00E7070D" w:rsidRPr="00E7070D">
        <w:t xml:space="preserve"> </w:t>
      </w:r>
      <w:r w:rsidRPr="00E7070D">
        <w:t>separated, whereas in other languages, the data and behavior combined into one</w:t>
      </w:r>
      <w:r w:rsidR="00E7070D" w:rsidRPr="00E7070D">
        <w:t xml:space="preserve"> </w:t>
      </w:r>
      <w:r w:rsidRPr="00E7070D">
        <w:t xml:space="preserve">concept is often labeled an object. However, trait objects </w:t>
      </w:r>
      <w:r w:rsidRPr="00E7070D">
        <w:rPr>
          <w:rStyle w:val="Italic"/>
        </w:rPr>
        <w:t>are</w:t>
      </w:r>
      <w:r w:rsidRPr="007D4744">
        <w:rPr>
          <w:lang w:eastAsia="en-GB"/>
        </w:rPr>
        <w:t xml:space="preserve"> more like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objects in other languages in the sense that they combine data and behavior.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But trait objects differ from traditional objects in that we can’t add data to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a trait object. Trait objects aren’t as generally useful as objects in other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languages: their specific purpose is to allow abstraction across common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behavior.</w:t>
      </w:r>
    </w:p>
    <w:p w14:paraId="374DC87F" w14:textId="1120C97A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Listing 17-3 shows how to define a trait named </w:t>
      </w:r>
      <w:r w:rsidRPr="00E7070D">
        <w:rPr>
          <w:rStyle w:val="Literal"/>
        </w:rPr>
        <w:t>Draw</w:t>
      </w:r>
      <w:r w:rsidRPr="00E7070D">
        <w:t xml:space="preserve"> with one method named</w:t>
      </w:r>
      <w:r w:rsidR="00E7070D" w:rsidRPr="00E7070D">
        <w:t xml:space="preserve"> </w:t>
      </w:r>
      <w:r w:rsidRPr="00E7070D">
        <w:rPr>
          <w:rStyle w:val="Literal"/>
        </w:rPr>
        <w:t>draw</w:t>
      </w:r>
      <w:ins w:id="88" w:author="Audrey Doyle" w:date="2022-08-05T13:10:00Z">
        <w:r w:rsidR="00A607DF">
          <w:rPr>
            <w:lang w:eastAsia="en-GB"/>
          </w:rPr>
          <w:t>.</w:t>
        </w:r>
      </w:ins>
      <w:del w:id="89" w:author="Audrey Doyle" w:date="2022-08-05T13:10:00Z">
        <w:r w:rsidRPr="007D4744" w:rsidDel="00A607DF">
          <w:rPr>
            <w:lang w:eastAsia="en-GB"/>
          </w:rPr>
          <w:delText>:</w:delText>
        </w:r>
      </w:del>
    </w:p>
    <w:p w14:paraId="3E117320" w14:textId="259761D5" w:rsidR="007D4744" w:rsidRPr="007D4744" w:rsidRDefault="00363861" w:rsidP="00363861">
      <w:pPr>
        <w:pStyle w:val="CodeLabel"/>
        <w:rPr>
          <w:lang w:eastAsia="en-GB"/>
        </w:rPr>
      </w:pPr>
      <w:del w:id="90" w:author="Audrey Doyle" w:date="2022-08-05T13:10:00Z">
        <w:r w:rsidDel="00A607DF">
          <w:rPr>
            <w:lang w:eastAsia="en-GB"/>
          </w:rPr>
          <w:delText xml:space="preserve"> </w:delText>
        </w:r>
      </w:del>
      <w:r w:rsidR="007D4744" w:rsidRPr="007D4744">
        <w:rPr>
          <w:lang w:eastAsia="en-GB"/>
        </w:rPr>
        <w:t>src/lib.rs</w:t>
      </w:r>
    </w:p>
    <w:p w14:paraId="3E7A54F0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pub trait Draw {</w:t>
      </w:r>
    </w:p>
    <w:p w14:paraId="76194B82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fn draw(&amp;self);</w:t>
      </w:r>
    </w:p>
    <w:p w14:paraId="4372AFA4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21C8F255" w14:textId="129B1DEA" w:rsidR="007D4744" w:rsidRPr="007D4744" w:rsidRDefault="007D4744" w:rsidP="00363861">
      <w:pPr>
        <w:pStyle w:val="CodeListingCaption"/>
        <w:rPr>
          <w:lang w:eastAsia="en-GB"/>
        </w:rPr>
      </w:pPr>
      <w:r w:rsidRPr="00E7070D">
        <w:t xml:space="preserve">Definition of the </w:t>
      </w:r>
      <w:r w:rsidRPr="00E7070D">
        <w:rPr>
          <w:rStyle w:val="Literal"/>
        </w:rPr>
        <w:t>Draw</w:t>
      </w:r>
      <w:r w:rsidRPr="007D4744">
        <w:rPr>
          <w:lang w:eastAsia="en-GB"/>
        </w:rPr>
        <w:t xml:space="preserve"> trait</w:t>
      </w:r>
    </w:p>
    <w:p w14:paraId="350572DB" w14:textId="294EC887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This syntax should look familiar from our discussions on how to define traits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 xml:space="preserve">in </w:t>
      </w:r>
      <w:r w:rsidRPr="00CA66E6">
        <w:rPr>
          <w:rStyle w:val="Xref"/>
        </w:rPr>
        <w:t>Chapter 10</w:t>
      </w:r>
      <w:r w:rsidRPr="007D4744">
        <w:rPr>
          <w:lang w:eastAsia="en-GB"/>
        </w:rPr>
        <w:t>. Next comes some new syntax: Listing 17-4 defines a struct named</w:t>
      </w:r>
      <w:r w:rsidR="00E7070D">
        <w:rPr>
          <w:lang w:eastAsia="en-GB"/>
        </w:rPr>
        <w:t xml:space="preserve"> </w:t>
      </w:r>
      <w:r w:rsidRPr="00E7070D">
        <w:rPr>
          <w:rStyle w:val="Literal"/>
        </w:rPr>
        <w:t>Screen</w:t>
      </w:r>
      <w:r w:rsidRPr="00E7070D">
        <w:t xml:space="preserve"> that holds a vector named </w:t>
      </w:r>
      <w:r w:rsidRPr="00E7070D">
        <w:rPr>
          <w:rStyle w:val="Literal"/>
        </w:rPr>
        <w:t>components</w:t>
      </w:r>
      <w:r w:rsidRPr="00E7070D">
        <w:t>. This vector is of type</w:t>
      </w:r>
      <w:r w:rsidR="00E7070D" w:rsidRPr="00E7070D">
        <w:t xml:space="preserve"> </w:t>
      </w:r>
      <w:r w:rsidRPr="00E7070D">
        <w:rPr>
          <w:rStyle w:val="Literal"/>
        </w:rPr>
        <w:t>Box&lt;dyn Draw&gt;</w:t>
      </w:r>
      <w:r w:rsidRPr="00E7070D">
        <w:t>, which is a trait object; it’s a stand-in for any type inside</w:t>
      </w:r>
      <w:r w:rsidR="00E7070D" w:rsidRPr="00E7070D">
        <w:t xml:space="preserve"> </w:t>
      </w:r>
      <w:r w:rsidRPr="00E7070D">
        <w:t xml:space="preserve">a </w:t>
      </w:r>
      <w:r w:rsidRPr="00E7070D">
        <w:rPr>
          <w:rStyle w:val="Literal"/>
        </w:rPr>
        <w:t>Box</w:t>
      </w:r>
      <w:r w:rsidRPr="00E7070D">
        <w:t xml:space="preserve"> that implements the </w:t>
      </w:r>
      <w:r w:rsidRPr="00E7070D">
        <w:rPr>
          <w:rStyle w:val="Literal"/>
        </w:rPr>
        <w:t>Draw</w:t>
      </w:r>
      <w:r w:rsidRPr="007D4744">
        <w:rPr>
          <w:lang w:eastAsia="en-GB"/>
        </w:rPr>
        <w:t xml:space="preserve"> trait.</w:t>
      </w:r>
    </w:p>
    <w:p w14:paraId="2D141C71" w14:textId="27DED18E" w:rsidR="007D4744" w:rsidRPr="007D4744" w:rsidRDefault="00363861" w:rsidP="00363861">
      <w:pPr>
        <w:pStyle w:val="CodeLabel"/>
        <w:rPr>
          <w:lang w:eastAsia="en-GB"/>
        </w:rPr>
      </w:pPr>
      <w:del w:id="91" w:author="Audrey Doyle" w:date="2022-08-05T13:10:00Z">
        <w:r w:rsidDel="00A607DF">
          <w:rPr>
            <w:lang w:eastAsia="en-GB"/>
          </w:rPr>
          <w:delText xml:space="preserve"> </w:delText>
        </w:r>
      </w:del>
      <w:r w:rsidR="007D4744" w:rsidRPr="007D4744">
        <w:rPr>
          <w:lang w:eastAsia="en-GB"/>
        </w:rPr>
        <w:t>src/lib.rs</w:t>
      </w:r>
    </w:p>
    <w:p w14:paraId="7793EF91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pub struct Screen {</w:t>
      </w:r>
    </w:p>
    <w:p w14:paraId="015A89B0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pub components: Vec&lt;Box&lt;dyn Draw&gt;&gt;,</w:t>
      </w:r>
    </w:p>
    <w:p w14:paraId="0960C9BB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6127C587" w14:textId="1D3684E8" w:rsidR="007D4744" w:rsidRPr="007D4744" w:rsidRDefault="007D4744" w:rsidP="00363861">
      <w:pPr>
        <w:pStyle w:val="CodeListingCaption"/>
        <w:rPr>
          <w:lang w:eastAsia="en-GB"/>
        </w:rPr>
      </w:pPr>
      <w:r w:rsidRPr="00E7070D">
        <w:t xml:space="preserve">Definition of the </w:t>
      </w:r>
      <w:r w:rsidRPr="00E7070D">
        <w:rPr>
          <w:rStyle w:val="Literal"/>
        </w:rPr>
        <w:t>Screen</w:t>
      </w:r>
      <w:r w:rsidRPr="00E7070D">
        <w:t xml:space="preserve"> struct with a </w:t>
      </w:r>
      <w:r w:rsidRPr="00E7070D">
        <w:rPr>
          <w:rStyle w:val="Literal"/>
        </w:rPr>
        <w:t>components</w:t>
      </w:r>
      <w:r w:rsidRPr="00E7070D">
        <w:t xml:space="preserve"> field</w:t>
      </w:r>
      <w:r w:rsidR="00E7070D" w:rsidRPr="00E7070D">
        <w:t xml:space="preserve"> </w:t>
      </w:r>
      <w:r w:rsidRPr="00E7070D">
        <w:t xml:space="preserve">holding a vector of trait objects that implement the </w:t>
      </w:r>
      <w:r w:rsidRPr="00E7070D">
        <w:rPr>
          <w:rStyle w:val="Literal"/>
        </w:rPr>
        <w:t>Draw</w:t>
      </w:r>
      <w:r w:rsidRPr="007D4744">
        <w:rPr>
          <w:lang w:eastAsia="en-GB"/>
        </w:rPr>
        <w:t xml:space="preserve"> trait</w:t>
      </w:r>
    </w:p>
    <w:p w14:paraId="4DD1B308" w14:textId="4C0D0568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lastRenderedPageBreak/>
        <w:t xml:space="preserve">On the </w:t>
      </w:r>
      <w:r w:rsidRPr="00E7070D">
        <w:rPr>
          <w:rStyle w:val="Literal"/>
        </w:rPr>
        <w:t>Screen</w:t>
      </w:r>
      <w:r w:rsidRPr="00E7070D">
        <w:t xml:space="preserve"> struct, we’ll define a method named </w:t>
      </w:r>
      <w:r w:rsidRPr="00E7070D">
        <w:rPr>
          <w:rStyle w:val="Literal"/>
        </w:rPr>
        <w:t>run</w:t>
      </w:r>
      <w:r w:rsidRPr="00E7070D">
        <w:t xml:space="preserve"> that will call the</w:t>
      </w:r>
      <w:r w:rsidR="00E7070D" w:rsidRPr="00E7070D">
        <w:t xml:space="preserve"> </w:t>
      </w:r>
      <w:r w:rsidRPr="00E7070D">
        <w:rPr>
          <w:rStyle w:val="Literal"/>
        </w:rPr>
        <w:t>draw</w:t>
      </w:r>
      <w:r w:rsidRPr="00E7070D">
        <w:t xml:space="preserve"> method on each of its </w:t>
      </w:r>
      <w:r w:rsidRPr="00E7070D">
        <w:rPr>
          <w:rStyle w:val="Literal"/>
        </w:rPr>
        <w:t>components</w:t>
      </w:r>
      <w:r w:rsidRPr="007D4744">
        <w:rPr>
          <w:lang w:eastAsia="en-GB"/>
        </w:rPr>
        <w:t>, as shown in Listing 17-5</w:t>
      </w:r>
      <w:ins w:id="92" w:author="Audrey Doyle" w:date="2022-08-05T13:11:00Z">
        <w:r w:rsidR="00A607DF">
          <w:rPr>
            <w:lang w:eastAsia="en-GB"/>
          </w:rPr>
          <w:t>.</w:t>
        </w:r>
      </w:ins>
      <w:del w:id="93" w:author="Audrey Doyle" w:date="2022-08-05T13:11:00Z">
        <w:r w:rsidRPr="007D4744" w:rsidDel="00A607DF">
          <w:rPr>
            <w:lang w:eastAsia="en-GB"/>
          </w:rPr>
          <w:delText>:</w:delText>
        </w:r>
      </w:del>
    </w:p>
    <w:p w14:paraId="00CE1A1E" w14:textId="561F6155" w:rsidR="007D4744" w:rsidRPr="007D4744" w:rsidRDefault="00363861" w:rsidP="00363861">
      <w:pPr>
        <w:pStyle w:val="CodeLabel"/>
        <w:rPr>
          <w:lang w:eastAsia="en-GB"/>
        </w:rPr>
      </w:pPr>
      <w:del w:id="94" w:author="Audrey Doyle" w:date="2022-08-05T13:11:00Z">
        <w:r w:rsidDel="00A607DF">
          <w:rPr>
            <w:lang w:eastAsia="en-GB"/>
          </w:rPr>
          <w:delText xml:space="preserve"> </w:delText>
        </w:r>
      </w:del>
      <w:r w:rsidR="007D4744" w:rsidRPr="007D4744">
        <w:rPr>
          <w:lang w:eastAsia="en-GB"/>
        </w:rPr>
        <w:t>src/lib.rs</w:t>
      </w:r>
    </w:p>
    <w:p w14:paraId="7DCCAD10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impl Screen {</w:t>
      </w:r>
    </w:p>
    <w:p w14:paraId="3018398C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pub fn run(&amp;self) {</w:t>
      </w:r>
    </w:p>
    <w:p w14:paraId="2C64831B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for component in self.components.iter() {</w:t>
      </w:r>
    </w:p>
    <w:p w14:paraId="27067515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  component.draw();</w:t>
      </w:r>
    </w:p>
    <w:p w14:paraId="3DC66B0A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}</w:t>
      </w:r>
    </w:p>
    <w:p w14:paraId="00053242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6265B65C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7311E3F4" w14:textId="2CA11341" w:rsidR="007D4744" w:rsidRPr="007D4744" w:rsidRDefault="007D4744" w:rsidP="00363861">
      <w:pPr>
        <w:pStyle w:val="CodeListingCaption"/>
        <w:rPr>
          <w:lang w:eastAsia="en-GB"/>
        </w:rPr>
      </w:pPr>
      <w:r w:rsidRPr="00E7070D">
        <w:t xml:space="preserve">A </w:t>
      </w:r>
      <w:r w:rsidRPr="00E7070D">
        <w:rPr>
          <w:rStyle w:val="Literal"/>
        </w:rPr>
        <w:t>run</w:t>
      </w:r>
      <w:r w:rsidRPr="00E7070D">
        <w:t xml:space="preserve"> method on </w:t>
      </w:r>
      <w:r w:rsidRPr="00E7070D">
        <w:rPr>
          <w:rStyle w:val="Literal"/>
        </w:rPr>
        <w:t>Screen</w:t>
      </w:r>
      <w:r w:rsidRPr="00E7070D">
        <w:t xml:space="preserve"> that calls the </w:t>
      </w:r>
      <w:r w:rsidRPr="00E7070D">
        <w:rPr>
          <w:rStyle w:val="Literal"/>
        </w:rPr>
        <w:t>draw</w:t>
      </w:r>
      <w:r w:rsidRPr="007D4744">
        <w:rPr>
          <w:lang w:eastAsia="en-GB"/>
        </w:rPr>
        <w:t xml:space="preserve"> method on each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component</w:t>
      </w:r>
    </w:p>
    <w:p w14:paraId="1062EB00" w14:textId="0D1D327B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This works differently from defining a struct that uses a generic type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parameter with trait bounds. A generic type parameter can only be substituted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with one concrete type at a time, whereas trait objects allow for multiple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concrete types to fill in for the trait object at runtime. For example, we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 xml:space="preserve">could have defined the </w:t>
      </w:r>
      <w:r w:rsidRPr="00E7070D">
        <w:rPr>
          <w:rStyle w:val="Literal"/>
        </w:rPr>
        <w:t>Screen</w:t>
      </w:r>
      <w:r w:rsidRPr="007D4744">
        <w:rPr>
          <w:lang w:eastAsia="en-GB"/>
        </w:rPr>
        <w:t xml:space="preserve"> struct using a generic type and a trait bound</w:t>
      </w:r>
      <w:ins w:id="95" w:author="Audrey Doyle" w:date="2022-08-05T14:07:00Z">
        <w:r w:rsidR="00512D24">
          <w:rPr>
            <w:lang w:eastAsia="en-GB"/>
          </w:rPr>
          <w:t>,</w:t>
        </w:r>
      </w:ins>
      <w:r w:rsidR="00E7070D">
        <w:rPr>
          <w:lang w:eastAsia="en-GB"/>
        </w:rPr>
        <w:t xml:space="preserve"> </w:t>
      </w:r>
      <w:r w:rsidRPr="007D4744">
        <w:rPr>
          <w:lang w:eastAsia="en-GB"/>
        </w:rPr>
        <w:t>as in Listing 17-6</w:t>
      </w:r>
      <w:ins w:id="96" w:author="Audrey Doyle" w:date="2022-08-05T13:11:00Z">
        <w:r w:rsidR="00A607DF">
          <w:rPr>
            <w:lang w:eastAsia="en-GB"/>
          </w:rPr>
          <w:t>.</w:t>
        </w:r>
      </w:ins>
      <w:del w:id="97" w:author="Audrey Doyle" w:date="2022-08-05T13:11:00Z">
        <w:r w:rsidRPr="007D4744" w:rsidDel="00A607DF">
          <w:rPr>
            <w:lang w:eastAsia="en-GB"/>
          </w:rPr>
          <w:delText>:</w:delText>
        </w:r>
      </w:del>
    </w:p>
    <w:p w14:paraId="3DDE0D15" w14:textId="48A96B5E" w:rsidR="007D4744" w:rsidRPr="007D4744" w:rsidRDefault="00363861" w:rsidP="00363861">
      <w:pPr>
        <w:pStyle w:val="CodeLabel"/>
        <w:rPr>
          <w:lang w:eastAsia="en-GB"/>
        </w:rPr>
      </w:pPr>
      <w:del w:id="98" w:author="Audrey Doyle" w:date="2022-08-05T13:11:00Z">
        <w:r w:rsidDel="00A607DF">
          <w:rPr>
            <w:lang w:eastAsia="en-GB"/>
          </w:rPr>
          <w:delText xml:space="preserve"> </w:delText>
        </w:r>
      </w:del>
      <w:r w:rsidR="007D4744" w:rsidRPr="007D4744">
        <w:rPr>
          <w:lang w:eastAsia="en-GB"/>
        </w:rPr>
        <w:t>src/lib.rs</w:t>
      </w:r>
    </w:p>
    <w:p w14:paraId="0AA8AD4F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pub struct Screen&lt;T: Draw&gt; {</w:t>
      </w:r>
    </w:p>
    <w:p w14:paraId="040D588A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pub components: Vec&lt;T&gt;,</w:t>
      </w:r>
    </w:p>
    <w:p w14:paraId="0F0A5963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1B13E7BC" w14:textId="77777777" w:rsidR="007D4744" w:rsidRPr="007D4744" w:rsidRDefault="007D4744" w:rsidP="00363861">
      <w:pPr>
        <w:pStyle w:val="Code"/>
        <w:rPr>
          <w:lang w:eastAsia="en-GB"/>
        </w:rPr>
      </w:pPr>
    </w:p>
    <w:p w14:paraId="65ADD6AF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impl&lt;T&gt; Screen&lt;T&gt;</w:t>
      </w:r>
    </w:p>
    <w:p w14:paraId="5911EB0A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where</w:t>
      </w:r>
    </w:p>
    <w:p w14:paraId="1F72B4F4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T: Draw,</w:t>
      </w:r>
    </w:p>
    <w:p w14:paraId="0E94B1B6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{</w:t>
      </w:r>
    </w:p>
    <w:p w14:paraId="79724803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pub fn run(&amp;self) {</w:t>
      </w:r>
    </w:p>
    <w:p w14:paraId="3041A46F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for component in self.components.iter() {</w:t>
      </w:r>
    </w:p>
    <w:p w14:paraId="614E0E37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  component.draw();</w:t>
      </w:r>
    </w:p>
    <w:p w14:paraId="0A84304C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}</w:t>
      </w:r>
    </w:p>
    <w:p w14:paraId="0C3D7EB2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2E323726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577A8764" w14:textId="1EF2F9D1" w:rsidR="007D4744" w:rsidRPr="007D4744" w:rsidRDefault="007D4744" w:rsidP="00363861">
      <w:pPr>
        <w:pStyle w:val="CodeListingCaption"/>
        <w:rPr>
          <w:lang w:eastAsia="en-GB"/>
        </w:rPr>
      </w:pPr>
      <w:r w:rsidRPr="00E7070D">
        <w:t xml:space="preserve">An alternate implementation of the </w:t>
      </w:r>
      <w:r w:rsidRPr="00E7070D">
        <w:rPr>
          <w:rStyle w:val="Literal"/>
        </w:rPr>
        <w:t>Screen</w:t>
      </w:r>
      <w:r w:rsidRPr="00E7070D">
        <w:t xml:space="preserve"> struct and its </w:t>
      </w:r>
      <w:r w:rsidRPr="00E7070D">
        <w:rPr>
          <w:rStyle w:val="Literal"/>
        </w:rPr>
        <w:t>run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method using generics and trait bounds</w:t>
      </w:r>
    </w:p>
    <w:p w14:paraId="12A8F853" w14:textId="1A7CE576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This restricts us to a </w:t>
      </w:r>
      <w:r w:rsidRPr="00E7070D">
        <w:rPr>
          <w:rStyle w:val="Literal"/>
        </w:rPr>
        <w:t>Screen</w:t>
      </w:r>
      <w:r w:rsidRPr="00E7070D">
        <w:t xml:space="preserve"> instance that has a list of components all of</w:t>
      </w:r>
      <w:r w:rsidR="00E7070D" w:rsidRPr="00E7070D">
        <w:t xml:space="preserve"> </w:t>
      </w:r>
      <w:r w:rsidRPr="00E7070D">
        <w:t xml:space="preserve">type </w:t>
      </w:r>
      <w:r w:rsidRPr="00E7070D">
        <w:rPr>
          <w:rStyle w:val="Literal"/>
        </w:rPr>
        <w:t>Button</w:t>
      </w:r>
      <w:r w:rsidRPr="00E7070D">
        <w:t xml:space="preserve"> or all of type </w:t>
      </w:r>
      <w:r w:rsidRPr="00E7070D">
        <w:rPr>
          <w:rStyle w:val="Literal"/>
        </w:rPr>
        <w:t>TextField</w:t>
      </w:r>
      <w:r w:rsidRPr="007D4744">
        <w:rPr>
          <w:lang w:eastAsia="en-GB"/>
        </w:rPr>
        <w:t>. If you’ll only ever have homogeneous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collections, using generics and trait bounds is preferable because the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definitions will be monomorphized at compile time to use the concrete types.</w:t>
      </w:r>
    </w:p>
    <w:p w14:paraId="774B3854" w14:textId="4541D70C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On the other hand, with the method using trait objects, one </w:t>
      </w:r>
      <w:r w:rsidRPr="00E7070D">
        <w:rPr>
          <w:rStyle w:val="Literal"/>
        </w:rPr>
        <w:t>Screen</w:t>
      </w:r>
      <w:r w:rsidRPr="00E7070D">
        <w:t xml:space="preserve"> instance</w:t>
      </w:r>
      <w:r w:rsidR="00E7070D" w:rsidRPr="00E7070D">
        <w:t xml:space="preserve"> </w:t>
      </w:r>
      <w:r w:rsidRPr="00E7070D">
        <w:t xml:space="preserve">can hold a </w:t>
      </w:r>
      <w:r w:rsidRPr="00E7070D">
        <w:rPr>
          <w:rStyle w:val="Literal"/>
        </w:rPr>
        <w:t>Vec&lt;T&gt;</w:t>
      </w:r>
      <w:r w:rsidRPr="00E7070D">
        <w:t xml:space="preserve"> that contains a </w:t>
      </w:r>
      <w:r w:rsidRPr="00E7070D">
        <w:rPr>
          <w:rStyle w:val="Literal"/>
        </w:rPr>
        <w:t>Box&lt;Button&gt;</w:t>
      </w:r>
      <w:r w:rsidRPr="00E7070D">
        <w:t xml:space="preserve"> as well as a</w:t>
      </w:r>
      <w:r w:rsidR="00E7070D" w:rsidRPr="00E7070D">
        <w:t xml:space="preserve"> </w:t>
      </w:r>
      <w:r w:rsidRPr="00E7070D">
        <w:rPr>
          <w:rStyle w:val="Literal"/>
        </w:rPr>
        <w:t>Box&lt;TextField&gt;</w:t>
      </w:r>
      <w:r w:rsidRPr="007D4744">
        <w:rPr>
          <w:lang w:eastAsia="en-GB"/>
        </w:rPr>
        <w:t>. Let’s look at how this works, and then we’ll talk about the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runtime performance implications.</w:t>
      </w:r>
    </w:p>
    <w:p w14:paraId="1BBCE6DA" w14:textId="77777777" w:rsidR="007D4744" w:rsidRPr="007D4744" w:rsidRDefault="007D4744" w:rsidP="00E7070D">
      <w:pPr>
        <w:pStyle w:val="HeadB"/>
        <w:rPr>
          <w:lang w:eastAsia="en-GB"/>
        </w:rPr>
      </w:pPr>
      <w:bookmarkStart w:id="99" w:name="implementing-the-trait"/>
      <w:bookmarkStart w:id="100" w:name="_Toc106713674"/>
      <w:bookmarkEnd w:id="99"/>
      <w:r w:rsidRPr="007D4744">
        <w:rPr>
          <w:lang w:eastAsia="en-GB"/>
        </w:rPr>
        <w:t>Implementing the Trait</w:t>
      </w:r>
      <w:bookmarkEnd w:id="100"/>
    </w:p>
    <w:p w14:paraId="38F1083F" w14:textId="3923A3CA" w:rsidR="007D4744" w:rsidRPr="007D4744" w:rsidRDefault="007D4744" w:rsidP="00E7070D">
      <w:pPr>
        <w:pStyle w:val="Body"/>
        <w:rPr>
          <w:lang w:eastAsia="en-GB"/>
        </w:rPr>
      </w:pPr>
      <w:r w:rsidRPr="00E7070D">
        <w:t xml:space="preserve">Now we’ll add some types that implement the </w:t>
      </w:r>
      <w:r w:rsidRPr="00E7070D">
        <w:rPr>
          <w:rStyle w:val="Literal"/>
        </w:rPr>
        <w:t>Draw</w:t>
      </w:r>
      <w:r w:rsidRPr="00E7070D">
        <w:t xml:space="preserve"> trait. We’ll provide the</w:t>
      </w:r>
      <w:r w:rsidR="00E7070D" w:rsidRPr="00E7070D">
        <w:t xml:space="preserve"> </w:t>
      </w:r>
      <w:r w:rsidRPr="00E7070D">
        <w:rPr>
          <w:rStyle w:val="Literal"/>
        </w:rPr>
        <w:t>Button</w:t>
      </w:r>
      <w:r w:rsidRPr="00E7070D">
        <w:t xml:space="preserve"> type. Again, actually implementing a GUI library is beyond the scope</w:t>
      </w:r>
      <w:r w:rsidR="00E7070D" w:rsidRPr="00E7070D">
        <w:t xml:space="preserve"> </w:t>
      </w:r>
      <w:r w:rsidRPr="00E7070D">
        <w:t xml:space="preserve">of this book, so the </w:t>
      </w:r>
      <w:r w:rsidRPr="00E7070D">
        <w:rPr>
          <w:rStyle w:val="Literal"/>
        </w:rPr>
        <w:t>draw</w:t>
      </w:r>
      <w:r w:rsidRPr="00E7070D">
        <w:t xml:space="preserve"> method won’t have any useful implementation in its</w:t>
      </w:r>
      <w:r w:rsidR="00E7070D" w:rsidRPr="00E7070D">
        <w:t xml:space="preserve"> </w:t>
      </w:r>
      <w:r w:rsidRPr="00E7070D">
        <w:t xml:space="preserve">body. To imagine what the implementation might look like, a </w:t>
      </w:r>
      <w:r w:rsidRPr="00E7070D">
        <w:rPr>
          <w:rStyle w:val="Literal"/>
        </w:rPr>
        <w:t>Button</w:t>
      </w:r>
      <w:r w:rsidRPr="00E7070D">
        <w:t xml:space="preserve"> struct</w:t>
      </w:r>
      <w:r w:rsidR="00E7070D" w:rsidRPr="00E7070D">
        <w:t xml:space="preserve"> </w:t>
      </w:r>
      <w:r w:rsidRPr="00E7070D">
        <w:t xml:space="preserve">might have fields for </w:t>
      </w:r>
      <w:r w:rsidRPr="00E7070D">
        <w:rPr>
          <w:rStyle w:val="Literal"/>
        </w:rPr>
        <w:t>width</w:t>
      </w:r>
      <w:r w:rsidRPr="00E7070D">
        <w:t xml:space="preserve">, </w:t>
      </w:r>
      <w:r w:rsidRPr="00E7070D">
        <w:rPr>
          <w:rStyle w:val="Literal"/>
        </w:rPr>
        <w:t>height</w:t>
      </w:r>
      <w:r w:rsidRPr="00E7070D">
        <w:t xml:space="preserve">, and </w:t>
      </w:r>
      <w:r w:rsidRPr="00E7070D">
        <w:rPr>
          <w:rStyle w:val="Literal"/>
        </w:rPr>
        <w:t>label</w:t>
      </w:r>
      <w:r w:rsidRPr="007D4744">
        <w:rPr>
          <w:lang w:eastAsia="en-GB"/>
        </w:rPr>
        <w:t>, as shown in Listing 17-7</w:t>
      </w:r>
      <w:ins w:id="101" w:author="Audrey Doyle" w:date="2022-08-05T13:12:00Z">
        <w:r w:rsidR="00A607DF">
          <w:rPr>
            <w:lang w:eastAsia="en-GB"/>
          </w:rPr>
          <w:t>.</w:t>
        </w:r>
      </w:ins>
      <w:del w:id="102" w:author="Audrey Doyle" w:date="2022-08-05T13:12:00Z">
        <w:r w:rsidRPr="007D4744" w:rsidDel="00A607DF">
          <w:rPr>
            <w:lang w:eastAsia="en-GB"/>
          </w:rPr>
          <w:delText>:</w:delText>
        </w:r>
      </w:del>
    </w:p>
    <w:p w14:paraId="11D62491" w14:textId="4EA23C10" w:rsidR="007D4744" w:rsidRPr="007D4744" w:rsidRDefault="00363861" w:rsidP="00363861">
      <w:pPr>
        <w:pStyle w:val="CodeLabel"/>
        <w:rPr>
          <w:lang w:eastAsia="en-GB"/>
        </w:rPr>
      </w:pPr>
      <w:del w:id="103" w:author="Audrey Doyle" w:date="2022-08-05T13:12:00Z">
        <w:r w:rsidDel="00A607DF">
          <w:rPr>
            <w:lang w:eastAsia="en-GB"/>
          </w:rPr>
          <w:delText xml:space="preserve"> </w:delText>
        </w:r>
      </w:del>
      <w:r w:rsidR="007D4744" w:rsidRPr="007D4744">
        <w:rPr>
          <w:lang w:eastAsia="en-GB"/>
        </w:rPr>
        <w:t>src/lib.rs</w:t>
      </w:r>
    </w:p>
    <w:p w14:paraId="5F4593AF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pub struct Button {</w:t>
      </w:r>
    </w:p>
    <w:p w14:paraId="0B3F8595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pub width: u32,</w:t>
      </w:r>
    </w:p>
    <w:p w14:paraId="1EF452EA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pub height: u32,</w:t>
      </w:r>
    </w:p>
    <w:p w14:paraId="1E1D8DD0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pub label: String,</w:t>
      </w:r>
    </w:p>
    <w:p w14:paraId="6ED61DE1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27453F38" w14:textId="77777777" w:rsidR="007D4744" w:rsidRPr="007D4744" w:rsidRDefault="007D4744" w:rsidP="00363861">
      <w:pPr>
        <w:pStyle w:val="Code"/>
        <w:rPr>
          <w:lang w:eastAsia="en-GB"/>
        </w:rPr>
      </w:pPr>
    </w:p>
    <w:p w14:paraId="26971233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impl Draw for Button {</w:t>
      </w:r>
    </w:p>
    <w:p w14:paraId="0CA1F39D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fn draw(&amp;self) {</w:t>
      </w:r>
    </w:p>
    <w:p w14:paraId="3C0B93A5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// code to actually draw a button</w:t>
      </w:r>
    </w:p>
    <w:p w14:paraId="232BF0F8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67C80D45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00B1EC3B" w14:textId="0B74FC3A" w:rsidR="007D4744" w:rsidRPr="007D4744" w:rsidRDefault="007D4744" w:rsidP="00363861">
      <w:pPr>
        <w:pStyle w:val="CodeListingCaption"/>
        <w:rPr>
          <w:lang w:eastAsia="en-GB"/>
        </w:rPr>
      </w:pPr>
      <w:r w:rsidRPr="00E7070D">
        <w:t xml:space="preserve">A </w:t>
      </w:r>
      <w:r w:rsidRPr="00E7070D">
        <w:rPr>
          <w:rStyle w:val="Literal"/>
        </w:rPr>
        <w:t>Button</w:t>
      </w:r>
      <w:r w:rsidRPr="00E7070D">
        <w:t xml:space="preserve"> struct that implements the </w:t>
      </w:r>
      <w:r w:rsidRPr="00E7070D">
        <w:rPr>
          <w:rStyle w:val="Literal"/>
        </w:rPr>
        <w:t>Draw</w:t>
      </w:r>
      <w:r w:rsidRPr="007D4744">
        <w:rPr>
          <w:lang w:eastAsia="en-GB"/>
        </w:rPr>
        <w:t xml:space="preserve"> trait</w:t>
      </w:r>
    </w:p>
    <w:p w14:paraId="44C056F2" w14:textId="5E2D3AAC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The </w:t>
      </w:r>
      <w:r w:rsidRPr="00E7070D">
        <w:rPr>
          <w:rStyle w:val="Literal"/>
        </w:rPr>
        <w:t>width</w:t>
      </w:r>
      <w:r w:rsidRPr="00E7070D">
        <w:t xml:space="preserve">, </w:t>
      </w:r>
      <w:r w:rsidRPr="00E7070D">
        <w:rPr>
          <w:rStyle w:val="Literal"/>
        </w:rPr>
        <w:t>height</w:t>
      </w:r>
      <w:r w:rsidRPr="00E7070D">
        <w:t xml:space="preserve">, and </w:t>
      </w:r>
      <w:r w:rsidRPr="00E7070D">
        <w:rPr>
          <w:rStyle w:val="Literal"/>
        </w:rPr>
        <w:t>label</w:t>
      </w:r>
      <w:r w:rsidRPr="00E7070D">
        <w:t xml:space="preserve"> fields on </w:t>
      </w:r>
      <w:r w:rsidRPr="00E7070D">
        <w:rPr>
          <w:rStyle w:val="Literal"/>
        </w:rPr>
        <w:t>Button</w:t>
      </w:r>
      <w:r w:rsidRPr="00E7070D">
        <w:t xml:space="preserve"> will differ from the</w:t>
      </w:r>
      <w:r w:rsidR="00E7070D" w:rsidRPr="00E7070D">
        <w:t xml:space="preserve"> </w:t>
      </w:r>
      <w:r w:rsidRPr="00E7070D">
        <w:t xml:space="preserve">fields on other components; for example, a </w:t>
      </w:r>
      <w:r w:rsidRPr="00E7070D">
        <w:rPr>
          <w:rStyle w:val="Literal"/>
        </w:rPr>
        <w:t>TextField</w:t>
      </w:r>
      <w:r w:rsidRPr="00E7070D">
        <w:t xml:space="preserve"> type might have those</w:t>
      </w:r>
      <w:r w:rsidR="00E7070D" w:rsidRPr="00E7070D">
        <w:t xml:space="preserve"> </w:t>
      </w:r>
      <w:r w:rsidRPr="00E7070D">
        <w:t xml:space="preserve">same fields plus a </w:t>
      </w:r>
      <w:r w:rsidRPr="00E7070D">
        <w:rPr>
          <w:rStyle w:val="Literal"/>
        </w:rPr>
        <w:t>placeholder</w:t>
      </w:r>
      <w:r w:rsidRPr="00E7070D">
        <w:t xml:space="preserve"> field. Each of the types we want to draw on</w:t>
      </w:r>
      <w:r w:rsidR="00E7070D" w:rsidRPr="00E7070D">
        <w:t xml:space="preserve"> </w:t>
      </w:r>
      <w:r w:rsidRPr="00E7070D">
        <w:t xml:space="preserve">the screen will implement the </w:t>
      </w:r>
      <w:r w:rsidRPr="00E7070D">
        <w:rPr>
          <w:rStyle w:val="Literal"/>
        </w:rPr>
        <w:t>Draw</w:t>
      </w:r>
      <w:r w:rsidRPr="00E7070D">
        <w:t xml:space="preserve"> trait but will use different code in the</w:t>
      </w:r>
      <w:r w:rsidR="00E7070D" w:rsidRPr="00E7070D">
        <w:t xml:space="preserve"> </w:t>
      </w:r>
      <w:r w:rsidRPr="00E7070D">
        <w:rPr>
          <w:rStyle w:val="Literal"/>
        </w:rPr>
        <w:t>draw</w:t>
      </w:r>
      <w:r w:rsidRPr="00E7070D">
        <w:t xml:space="preserve"> method to define how to draw that particular type, as </w:t>
      </w:r>
      <w:r w:rsidRPr="00E7070D">
        <w:rPr>
          <w:rStyle w:val="Literal"/>
        </w:rPr>
        <w:t>Button</w:t>
      </w:r>
      <w:r w:rsidRPr="00E7070D">
        <w:t xml:space="preserve"> has here</w:t>
      </w:r>
      <w:r w:rsidR="00E7070D" w:rsidRPr="00E7070D">
        <w:t xml:space="preserve"> </w:t>
      </w:r>
      <w:r w:rsidRPr="00E7070D">
        <w:t xml:space="preserve">(without the actual GUI code, as mentioned). The </w:t>
      </w:r>
      <w:r w:rsidRPr="00E7070D">
        <w:rPr>
          <w:rStyle w:val="Literal"/>
        </w:rPr>
        <w:t>Button</w:t>
      </w:r>
      <w:r w:rsidRPr="00E7070D">
        <w:t xml:space="preserve"> type, for instance,</w:t>
      </w:r>
      <w:r w:rsidR="00E7070D" w:rsidRPr="00E7070D">
        <w:t xml:space="preserve"> </w:t>
      </w:r>
      <w:r w:rsidRPr="00E7070D">
        <w:t xml:space="preserve">might have an additional </w:t>
      </w:r>
      <w:r w:rsidRPr="00E7070D">
        <w:rPr>
          <w:rStyle w:val="Literal"/>
        </w:rPr>
        <w:t>impl</w:t>
      </w:r>
      <w:r w:rsidRPr="00E7070D">
        <w:t xml:space="preserve"> block containing methods related to what</w:t>
      </w:r>
      <w:r w:rsidR="00E7070D" w:rsidRPr="00E7070D">
        <w:t xml:space="preserve"> </w:t>
      </w:r>
      <w:r w:rsidRPr="00E7070D">
        <w:t>happens when a user clicks the button. These kinds of methods won’t apply to</w:t>
      </w:r>
      <w:r w:rsidR="00E7070D" w:rsidRPr="00E7070D">
        <w:t xml:space="preserve"> </w:t>
      </w:r>
      <w:r w:rsidRPr="00E7070D">
        <w:t xml:space="preserve">types like </w:t>
      </w:r>
      <w:r w:rsidRPr="00E7070D">
        <w:rPr>
          <w:rStyle w:val="Literal"/>
        </w:rPr>
        <w:t>TextField</w:t>
      </w:r>
      <w:r w:rsidRPr="007D4744">
        <w:rPr>
          <w:lang w:eastAsia="en-GB"/>
        </w:rPr>
        <w:t>.</w:t>
      </w:r>
    </w:p>
    <w:p w14:paraId="21D44EA5" w14:textId="5353CE1D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If someone using our library decides to implement a </w:t>
      </w:r>
      <w:r w:rsidRPr="00E7070D">
        <w:rPr>
          <w:rStyle w:val="Literal"/>
        </w:rPr>
        <w:t>SelectBox</w:t>
      </w:r>
      <w:r w:rsidRPr="00E7070D">
        <w:t xml:space="preserve"> struct that has</w:t>
      </w:r>
      <w:r w:rsidR="00E7070D" w:rsidRPr="00E7070D">
        <w:t xml:space="preserve"> </w:t>
      </w:r>
      <w:r w:rsidRPr="00E7070D">
        <w:rPr>
          <w:rStyle w:val="Literal"/>
        </w:rPr>
        <w:t>width</w:t>
      </w:r>
      <w:r w:rsidRPr="00E7070D">
        <w:t xml:space="preserve">, </w:t>
      </w:r>
      <w:r w:rsidRPr="00E7070D">
        <w:rPr>
          <w:rStyle w:val="Literal"/>
        </w:rPr>
        <w:t>height</w:t>
      </w:r>
      <w:r w:rsidRPr="00E7070D">
        <w:t xml:space="preserve">, and </w:t>
      </w:r>
      <w:r w:rsidRPr="00E7070D">
        <w:rPr>
          <w:rStyle w:val="Literal"/>
        </w:rPr>
        <w:t>options</w:t>
      </w:r>
      <w:r w:rsidRPr="00E7070D">
        <w:t xml:space="preserve"> fields, they </w:t>
      </w:r>
      <w:ins w:id="104" w:author="Audrey Doyle" w:date="2022-08-05T13:13:00Z">
        <w:r w:rsidR="00A607DF">
          <w:t xml:space="preserve">would </w:t>
        </w:r>
      </w:ins>
      <w:r w:rsidRPr="00E7070D">
        <w:t xml:space="preserve">implement the </w:t>
      </w:r>
      <w:r w:rsidRPr="00E7070D">
        <w:rPr>
          <w:rStyle w:val="Literal"/>
        </w:rPr>
        <w:t>Draw</w:t>
      </w:r>
      <w:r w:rsidRPr="00E7070D">
        <w:t xml:space="preserve"> trait on the</w:t>
      </w:r>
      <w:r w:rsidR="00E7070D" w:rsidRPr="00E7070D">
        <w:t xml:space="preserve"> </w:t>
      </w:r>
      <w:r w:rsidRPr="00E7070D">
        <w:rPr>
          <w:rStyle w:val="Literal"/>
        </w:rPr>
        <w:t>SelectBox</w:t>
      </w:r>
      <w:r w:rsidRPr="007D4744">
        <w:rPr>
          <w:lang w:eastAsia="en-GB"/>
        </w:rPr>
        <w:t xml:space="preserve"> type as well, as shown in Listing 17-8</w:t>
      </w:r>
      <w:ins w:id="105" w:author="Audrey Doyle" w:date="2022-08-05T13:13:00Z">
        <w:r w:rsidR="00A607DF">
          <w:rPr>
            <w:lang w:eastAsia="en-GB"/>
          </w:rPr>
          <w:t>.</w:t>
        </w:r>
      </w:ins>
      <w:del w:id="106" w:author="Audrey Doyle" w:date="2022-08-05T13:13:00Z">
        <w:r w:rsidRPr="007D4744" w:rsidDel="00A607DF">
          <w:rPr>
            <w:lang w:eastAsia="en-GB"/>
          </w:rPr>
          <w:delText>:</w:delText>
        </w:r>
      </w:del>
    </w:p>
    <w:p w14:paraId="68D9CEE1" w14:textId="65727579" w:rsidR="007D4744" w:rsidRPr="007D4744" w:rsidRDefault="00363861" w:rsidP="00363861">
      <w:pPr>
        <w:pStyle w:val="CodeLabel"/>
        <w:rPr>
          <w:lang w:eastAsia="en-GB"/>
        </w:rPr>
      </w:pPr>
      <w:del w:id="107" w:author="Audrey Doyle" w:date="2022-08-05T13:13:00Z">
        <w:r w:rsidDel="00A607DF">
          <w:rPr>
            <w:lang w:eastAsia="en-GB"/>
          </w:rPr>
          <w:delText xml:space="preserve"> </w:delText>
        </w:r>
      </w:del>
      <w:r w:rsidR="007D4744" w:rsidRPr="007D4744">
        <w:rPr>
          <w:lang w:eastAsia="en-GB"/>
        </w:rPr>
        <w:t>src/main.rs</w:t>
      </w:r>
    </w:p>
    <w:p w14:paraId="06E27DC3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use gui::Draw;</w:t>
      </w:r>
    </w:p>
    <w:p w14:paraId="39FF4428" w14:textId="77777777" w:rsidR="007D4744" w:rsidRPr="007D4744" w:rsidRDefault="007D4744" w:rsidP="00363861">
      <w:pPr>
        <w:pStyle w:val="Code"/>
        <w:rPr>
          <w:lang w:eastAsia="en-GB"/>
        </w:rPr>
      </w:pPr>
    </w:p>
    <w:p w14:paraId="10E693B7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struct SelectBox {</w:t>
      </w:r>
    </w:p>
    <w:p w14:paraId="78BD9D82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width: u32,</w:t>
      </w:r>
    </w:p>
    <w:p w14:paraId="1D506FC0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height: u32,</w:t>
      </w:r>
    </w:p>
    <w:p w14:paraId="31DBE567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options: Vec&lt;String&gt;,</w:t>
      </w:r>
    </w:p>
    <w:p w14:paraId="5BFC734A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7EDFB3AC" w14:textId="77777777" w:rsidR="007D4744" w:rsidRPr="007D4744" w:rsidRDefault="007D4744" w:rsidP="00363861">
      <w:pPr>
        <w:pStyle w:val="Code"/>
        <w:rPr>
          <w:lang w:eastAsia="en-GB"/>
        </w:rPr>
      </w:pPr>
    </w:p>
    <w:p w14:paraId="66FCCCDC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impl Draw for SelectBox {</w:t>
      </w:r>
    </w:p>
    <w:p w14:paraId="0B4C0C09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fn draw(&amp;self) {</w:t>
      </w:r>
    </w:p>
    <w:p w14:paraId="7F766F43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// code to actually draw a select box</w:t>
      </w:r>
    </w:p>
    <w:p w14:paraId="7D974DCE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3090CA67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3DB1A0EB" w14:textId="598EE4DB" w:rsidR="007D4744" w:rsidRPr="007D4744" w:rsidRDefault="007D4744" w:rsidP="00363861">
      <w:pPr>
        <w:pStyle w:val="CodeListingCaption"/>
        <w:rPr>
          <w:lang w:eastAsia="en-GB"/>
        </w:rPr>
      </w:pPr>
      <w:r w:rsidRPr="00E7070D">
        <w:t xml:space="preserve">Another crate using </w:t>
      </w:r>
      <w:r w:rsidRPr="00E7070D">
        <w:rPr>
          <w:rStyle w:val="Literal"/>
        </w:rPr>
        <w:t>gui</w:t>
      </w:r>
      <w:r w:rsidRPr="00E7070D">
        <w:t xml:space="preserve"> and implementing the </w:t>
      </w:r>
      <w:r w:rsidRPr="00E7070D">
        <w:rPr>
          <w:rStyle w:val="Literal"/>
        </w:rPr>
        <w:t>Draw</w:t>
      </w:r>
      <w:r w:rsidRPr="00E7070D">
        <w:t xml:space="preserve"> trait on a</w:t>
      </w:r>
      <w:r w:rsidR="00E7070D" w:rsidRPr="00E7070D">
        <w:t xml:space="preserve"> </w:t>
      </w:r>
      <w:r w:rsidRPr="00E7070D">
        <w:rPr>
          <w:rStyle w:val="Literal"/>
        </w:rPr>
        <w:t>SelectBox</w:t>
      </w:r>
      <w:r w:rsidRPr="007D4744">
        <w:rPr>
          <w:lang w:eastAsia="en-GB"/>
        </w:rPr>
        <w:t xml:space="preserve"> struct</w:t>
      </w:r>
    </w:p>
    <w:p w14:paraId="6277267E" w14:textId="1952EC37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Our library’s user can now write their </w:t>
      </w:r>
      <w:r w:rsidRPr="00E7070D">
        <w:rPr>
          <w:rStyle w:val="Literal"/>
        </w:rPr>
        <w:t>main</w:t>
      </w:r>
      <w:r w:rsidRPr="00E7070D">
        <w:t xml:space="preserve"> function to create a </w:t>
      </w:r>
      <w:r w:rsidRPr="00E7070D">
        <w:rPr>
          <w:rStyle w:val="Literal"/>
        </w:rPr>
        <w:t>Screen</w:t>
      </w:r>
      <w:r w:rsidR="00E7070D" w:rsidRPr="00E7070D">
        <w:t xml:space="preserve"> </w:t>
      </w:r>
      <w:r w:rsidRPr="00E7070D">
        <w:t xml:space="preserve">instance. To the </w:t>
      </w:r>
      <w:r w:rsidRPr="00E7070D">
        <w:rPr>
          <w:rStyle w:val="Literal"/>
        </w:rPr>
        <w:t>Screen</w:t>
      </w:r>
      <w:r w:rsidRPr="00E7070D">
        <w:t xml:space="preserve"> instance, they can add a </w:t>
      </w:r>
      <w:r w:rsidRPr="00E7070D">
        <w:rPr>
          <w:rStyle w:val="Literal"/>
        </w:rPr>
        <w:t>SelectBox</w:t>
      </w:r>
      <w:r w:rsidRPr="00E7070D">
        <w:t xml:space="preserve"> and a </w:t>
      </w:r>
      <w:r w:rsidRPr="00E7070D">
        <w:rPr>
          <w:rStyle w:val="Literal"/>
        </w:rPr>
        <w:t>Button</w:t>
      </w:r>
      <w:r w:rsidR="00E7070D" w:rsidRPr="00E7070D">
        <w:t xml:space="preserve"> </w:t>
      </w:r>
      <w:r w:rsidRPr="00E7070D">
        <w:t xml:space="preserve">by putting each in a </w:t>
      </w:r>
      <w:r w:rsidRPr="00E7070D">
        <w:rPr>
          <w:rStyle w:val="Literal"/>
        </w:rPr>
        <w:t>Box&lt;T&gt;</w:t>
      </w:r>
      <w:r w:rsidRPr="00E7070D">
        <w:t xml:space="preserve"> to become a trait object. They can then call the</w:t>
      </w:r>
      <w:r w:rsidR="00E7070D" w:rsidRPr="00E7070D">
        <w:t xml:space="preserve"> </w:t>
      </w:r>
      <w:r w:rsidRPr="00E7070D">
        <w:rPr>
          <w:rStyle w:val="Literal"/>
        </w:rPr>
        <w:t>run</w:t>
      </w:r>
      <w:r w:rsidRPr="00E7070D">
        <w:t xml:space="preserve"> method on the </w:t>
      </w:r>
      <w:r w:rsidRPr="00E7070D">
        <w:rPr>
          <w:rStyle w:val="Literal"/>
        </w:rPr>
        <w:t>Screen</w:t>
      </w:r>
      <w:r w:rsidRPr="00E7070D">
        <w:t xml:space="preserve"> instance, which will call </w:t>
      </w:r>
      <w:r w:rsidRPr="00E7070D">
        <w:rPr>
          <w:rStyle w:val="Literal"/>
        </w:rPr>
        <w:t>draw</w:t>
      </w:r>
      <w:r w:rsidRPr="007D4744">
        <w:rPr>
          <w:lang w:eastAsia="en-GB"/>
        </w:rPr>
        <w:t xml:space="preserve"> on each of the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components. Listing 17-9 shows this implementation</w:t>
      </w:r>
      <w:ins w:id="108" w:author="Audrey Doyle" w:date="2022-08-05T13:13:00Z">
        <w:r w:rsidR="00A607DF">
          <w:rPr>
            <w:lang w:eastAsia="en-GB"/>
          </w:rPr>
          <w:t>.</w:t>
        </w:r>
      </w:ins>
      <w:del w:id="109" w:author="Audrey Doyle" w:date="2022-08-05T13:13:00Z">
        <w:r w:rsidRPr="007D4744" w:rsidDel="00A607DF">
          <w:rPr>
            <w:lang w:eastAsia="en-GB"/>
          </w:rPr>
          <w:delText>:</w:delText>
        </w:r>
      </w:del>
    </w:p>
    <w:p w14:paraId="100CA8C9" w14:textId="065A78CF" w:rsidR="007D4744" w:rsidRPr="007D4744" w:rsidRDefault="00363861" w:rsidP="00363861">
      <w:pPr>
        <w:pStyle w:val="CodeLabel"/>
        <w:rPr>
          <w:lang w:eastAsia="en-GB"/>
        </w:rPr>
      </w:pPr>
      <w:del w:id="110" w:author="Audrey Doyle" w:date="2022-08-05T13:13:00Z">
        <w:r w:rsidDel="00A607DF">
          <w:rPr>
            <w:lang w:eastAsia="en-GB"/>
          </w:rPr>
          <w:delText xml:space="preserve"> </w:delText>
        </w:r>
      </w:del>
      <w:r w:rsidR="007D4744" w:rsidRPr="007D4744">
        <w:rPr>
          <w:lang w:eastAsia="en-GB"/>
        </w:rPr>
        <w:t>src/main.rs</w:t>
      </w:r>
    </w:p>
    <w:p w14:paraId="50B3E7E8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use gui::{Button, Screen};</w:t>
      </w:r>
    </w:p>
    <w:p w14:paraId="20D494A9" w14:textId="77777777" w:rsidR="007D4744" w:rsidRPr="007D4744" w:rsidRDefault="007D4744" w:rsidP="00363861">
      <w:pPr>
        <w:pStyle w:val="Code"/>
        <w:rPr>
          <w:lang w:eastAsia="en-GB"/>
        </w:rPr>
      </w:pPr>
    </w:p>
    <w:p w14:paraId="1657E805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fn main() {</w:t>
      </w:r>
    </w:p>
    <w:p w14:paraId="456CCC60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let screen = Screen {</w:t>
      </w:r>
    </w:p>
    <w:p w14:paraId="79E9606E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components: vec![</w:t>
      </w:r>
    </w:p>
    <w:p w14:paraId="092548D6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  Box::new(SelectBox {</w:t>
      </w:r>
    </w:p>
    <w:p w14:paraId="7667EA5E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      width: 75,</w:t>
      </w:r>
    </w:p>
    <w:p w14:paraId="0B9713EF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      height: 10,</w:t>
      </w:r>
    </w:p>
    <w:p w14:paraId="3DE46DFF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      options: vec![</w:t>
      </w:r>
    </w:p>
    <w:p w14:paraId="7F5CB5FC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          String::from("Yes"),</w:t>
      </w:r>
    </w:p>
    <w:p w14:paraId="22BE8966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          String::from("Maybe"),</w:t>
      </w:r>
    </w:p>
    <w:p w14:paraId="02A9C37C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          String::from("No"),</w:t>
      </w:r>
    </w:p>
    <w:p w14:paraId="45BD0CB7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      ],</w:t>
      </w:r>
    </w:p>
    <w:p w14:paraId="009DA9D2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  }),</w:t>
      </w:r>
    </w:p>
    <w:p w14:paraId="3B887F88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  Box::new(Button {</w:t>
      </w:r>
    </w:p>
    <w:p w14:paraId="7E915E9E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      width: 50,</w:t>
      </w:r>
    </w:p>
    <w:p w14:paraId="29E7D361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      height: 10,</w:t>
      </w:r>
    </w:p>
    <w:p w14:paraId="3DA4ED01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      label: String::from("OK"),</w:t>
      </w:r>
    </w:p>
    <w:p w14:paraId="7B25251D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  }),</w:t>
      </w:r>
    </w:p>
    <w:p w14:paraId="5B0DBD00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],</w:t>
      </w:r>
    </w:p>
    <w:p w14:paraId="39187F65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};</w:t>
      </w:r>
    </w:p>
    <w:p w14:paraId="7BDC09B9" w14:textId="77777777" w:rsidR="007D4744" w:rsidRPr="007D4744" w:rsidRDefault="007D4744" w:rsidP="00363861">
      <w:pPr>
        <w:pStyle w:val="Code"/>
        <w:rPr>
          <w:lang w:eastAsia="en-GB"/>
        </w:rPr>
      </w:pPr>
    </w:p>
    <w:p w14:paraId="436DFBB6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screen.run();</w:t>
      </w:r>
    </w:p>
    <w:p w14:paraId="6D5E588B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2A2B5E65" w14:textId="67D95FF4" w:rsidR="007D4744" w:rsidRPr="007D4744" w:rsidRDefault="007D4744" w:rsidP="00363861">
      <w:pPr>
        <w:pStyle w:val="CodeListingCaption"/>
        <w:rPr>
          <w:lang w:eastAsia="en-GB"/>
        </w:rPr>
      </w:pPr>
      <w:r w:rsidRPr="007D4744">
        <w:rPr>
          <w:lang w:eastAsia="en-GB"/>
        </w:rPr>
        <w:t>Using trait objects to store values of different types that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implement the same trait</w:t>
      </w:r>
    </w:p>
    <w:p w14:paraId="5CD10814" w14:textId="2BB5422A" w:rsidR="007D4744" w:rsidRPr="007D4744" w:rsidRDefault="007D4744" w:rsidP="00E7070D">
      <w:pPr>
        <w:pStyle w:val="Body"/>
        <w:rPr>
          <w:lang w:eastAsia="en-GB"/>
        </w:rPr>
      </w:pPr>
      <w:r w:rsidRPr="00E7070D">
        <w:t>When we wrote the library, we didn’t know that someone might add the</w:t>
      </w:r>
      <w:r w:rsidR="00E7070D" w:rsidRPr="00E7070D">
        <w:t xml:space="preserve"> </w:t>
      </w:r>
      <w:r w:rsidRPr="00E7070D">
        <w:rPr>
          <w:rStyle w:val="Literal"/>
        </w:rPr>
        <w:t>SelectBox</w:t>
      </w:r>
      <w:r w:rsidRPr="00E7070D">
        <w:t xml:space="preserve"> type, but our </w:t>
      </w:r>
      <w:r w:rsidRPr="00E7070D">
        <w:rPr>
          <w:rStyle w:val="Literal"/>
        </w:rPr>
        <w:t>Screen</w:t>
      </w:r>
      <w:r w:rsidRPr="00E7070D">
        <w:t xml:space="preserve"> implementation was able to operate on the</w:t>
      </w:r>
      <w:r w:rsidR="00E7070D" w:rsidRPr="00E7070D">
        <w:t xml:space="preserve"> </w:t>
      </w:r>
      <w:r w:rsidRPr="00E7070D">
        <w:t xml:space="preserve">new type and draw it because </w:t>
      </w:r>
      <w:r w:rsidRPr="00E7070D">
        <w:rPr>
          <w:rStyle w:val="Literal"/>
        </w:rPr>
        <w:t>SelectBox</w:t>
      </w:r>
      <w:r w:rsidRPr="00E7070D">
        <w:t xml:space="preserve"> implements the </w:t>
      </w:r>
      <w:r w:rsidRPr="00E7070D">
        <w:rPr>
          <w:rStyle w:val="Literal"/>
        </w:rPr>
        <w:t>Draw</w:t>
      </w:r>
      <w:r w:rsidRPr="00E7070D">
        <w:t xml:space="preserve"> trait, which</w:t>
      </w:r>
      <w:r w:rsidR="00E7070D" w:rsidRPr="00E7070D">
        <w:t xml:space="preserve"> </w:t>
      </w:r>
      <w:r w:rsidRPr="00E7070D">
        <w:t xml:space="preserve">means it implements the </w:t>
      </w:r>
      <w:r w:rsidRPr="00E7070D">
        <w:rPr>
          <w:rStyle w:val="Literal"/>
        </w:rPr>
        <w:t>draw</w:t>
      </w:r>
      <w:r w:rsidRPr="007D4744">
        <w:rPr>
          <w:lang w:eastAsia="en-GB"/>
        </w:rPr>
        <w:t xml:space="preserve"> method.</w:t>
      </w:r>
    </w:p>
    <w:p w14:paraId="5A2FDABB" w14:textId="22BABC32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This concept—of being concerned only with the messages a value responds to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 xml:space="preserve">rather than the value’s concrete type—is similar to the concept of </w:t>
      </w:r>
      <w:r w:rsidRPr="00E7070D">
        <w:rPr>
          <w:rStyle w:val="Italic"/>
        </w:rPr>
        <w:t>duck</w:t>
      </w:r>
      <w:r w:rsidR="00E7070D" w:rsidRPr="00E7070D">
        <w:rPr>
          <w:rStyle w:val="Italic"/>
        </w:rPr>
        <w:t xml:space="preserve"> </w:t>
      </w:r>
      <w:r w:rsidRPr="00E7070D">
        <w:rPr>
          <w:rStyle w:val="Italic"/>
        </w:rPr>
        <w:t>typing</w:t>
      </w:r>
      <w:r w:rsidRPr="00E7070D">
        <w:t xml:space="preserve"> in dynamically typed languages: if it walks like a duck and quacks</w:t>
      </w:r>
      <w:r w:rsidR="00E7070D" w:rsidRPr="00E7070D">
        <w:t xml:space="preserve"> </w:t>
      </w:r>
      <w:r w:rsidRPr="00E7070D">
        <w:t xml:space="preserve">like a duck, then it must be a duck! In the implementation of </w:t>
      </w:r>
      <w:r w:rsidRPr="00E7070D">
        <w:rPr>
          <w:rStyle w:val="Literal"/>
        </w:rPr>
        <w:t>run</w:t>
      </w:r>
      <w:r w:rsidRPr="00E7070D">
        <w:t xml:space="preserve"> on </w:t>
      </w:r>
      <w:r w:rsidRPr="00E7070D">
        <w:rPr>
          <w:rStyle w:val="Literal"/>
        </w:rPr>
        <w:t>Screen</w:t>
      </w:r>
      <w:r w:rsidR="00E7070D" w:rsidRPr="00E7070D">
        <w:t xml:space="preserve"> </w:t>
      </w:r>
      <w:r w:rsidRPr="00E7070D">
        <w:t xml:space="preserve">in Listing 17-5, </w:t>
      </w:r>
      <w:r w:rsidRPr="00E7070D">
        <w:rPr>
          <w:rStyle w:val="Literal"/>
        </w:rPr>
        <w:t>run</w:t>
      </w:r>
      <w:r w:rsidRPr="00E7070D">
        <w:t xml:space="preserve"> doesn’t need to know what the concrete type of each</w:t>
      </w:r>
      <w:r w:rsidR="00E7070D" w:rsidRPr="00E7070D">
        <w:t xml:space="preserve"> </w:t>
      </w:r>
      <w:r w:rsidRPr="00E7070D">
        <w:t xml:space="preserve">component is. It doesn’t check whether a component is an instance of a </w:t>
      </w:r>
      <w:r w:rsidRPr="00E7070D">
        <w:rPr>
          <w:rStyle w:val="Literal"/>
        </w:rPr>
        <w:t>Button</w:t>
      </w:r>
      <w:r w:rsidR="00E7070D" w:rsidRPr="00E7070D">
        <w:t xml:space="preserve"> </w:t>
      </w:r>
      <w:r w:rsidRPr="00E7070D">
        <w:t xml:space="preserve">or a </w:t>
      </w:r>
      <w:r w:rsidRPr="00E7070D">
        <w:rPr>
          <w:rStyle w:val="Literal"/>
        </w:rPr>
        <w:t>SelectBox</w:t>
      </w:r>
      <w:r w:rsidRPr="00E7070D">
        <w:t xml:space="preserve">, it just calls the </w:t>
      </w:r>
      <w:r w:rsidRPr="00E7070D">
        <w:rPr>
          <w:rStyle w:val="Literal"/>
        </w:rPr>
        <w:t>draw</w:t>
      </w:r>
      <w:r w:rsidRPr="00E7070D">
        <w:t xml:space="preserve"> method on the component. By</w:t>
      </w:r>
      <w:r w:rsidR="00E7070D" w:rsidRPr="00E7070D">
        <w:t xml:space="preserve"> </w:t>
      </w:r>
      <w:r w:rsidRPr="00E7070D">
        <w:t xml:space="preserve">specifying </w:t>
      </w:r>
      <w:r w:rsidRPr="00E7070D">
        <w:rPr>
          <w:rStyle w:val="Literal"/>
        </w:rPr>
        <w:t>Box&lt;dyn Draw&gt;</w:t>
      </w:r>
      <w:r w:rsidRPr="00E7070D">
        <w:t xml:space="preserve"> as the type of the values in the </w:t>
      </w:r>
      <w:r w:rsidRPr="00E7070D">
        <w:rPr>
          <w:rStyle w:val="Literal"/>
        </w:rPr>
        <w:t>components</w:t>
      </w:r>
      <w:r w:rsidR="00E7070D" w:rsidRPr="00E7070D">
        <w:t xml:space="preserve"> </w:t>
      </w:r>
      <w:r w:rsidRPr="00E7070D">
        <w:t xml:space="preserve">vector, we’ve defined </w:t>
      </w:r>
      <w:r w:rsidRPr="00E7070D">
        <w:rPr>
          <w:rStyle w:val="Literal"/>
        </w:rPr>
        <w:t>Screen</w:t>
      </w:r>
      <w:r w:rsidRPr="00E7070D">
        <w:t xml:space="preserve"> to need values that we can call the </w:t>
      </w:r>
      <w:r w:rsidRPr="00E7070D">
        <w:rPr>
          <w:rStyle w:val="Literal"/>
        </w:rPr>
        <w:t>draw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method on.</w:t>
      </w:r>
    </w:p>
    <w:p w14:paraId="78E70E3F" w14:textId="608A627F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The advantage of using trait objects and Rust’s type system to write code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similar to code using duck typing is that we never have to check whether a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value implements a particular method at runtime or worry about getting errors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if a value doesn’t implement a method but we call it anyway. Rust won’t compile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our code if the values don’t implement the traits that the trait objects need.</w:t>
      </w:r>
    </w:p>
    <w:p w14:paraId="531A90AE" w14:textId="1B6FA9D6" w:rsidR="007D4744" w:rsidRPr="007D4744" w:rsidRDefault="007D4744" w:rsidP="00E7070D">
      <w:pPr>
        <w:pStyle w:val="Body"/>
        <w:rPr>
          <w:lang w:eastAsia="en-GB"/>
        </w:rPr>
      </w:pPr>
      <w:r w:rsidRPr="00E7070D">
        <w:t xml:space="preserve">For example, Listing 17-10 shows what happens if we try to create a </w:t>
      </w:r>
      <w:r w:rsidRPr="00E7070D">
        <w:rPr>
          <w:rStyle w:val="Literal"/>
        </w:rPr>
        <w:t>Screen</w:t>
      </w:r>
      <w:r w:rsidR="00E7070D" w:rsidRPr="00E7070D">
        <w:t xml:space="preserve"> </w:t>
      </w:r>
      <w:r w:rsidRPr="00E7070D">
        <w:t xml:space="preserve">with a </w:t>
      </w:r>
      <w:r w:rsidRPr="00E7070D">
        <w:rPr>
          <w:rStyle w:val="Literal"/>
        </w:rPr>
        <w:t>String</w:t>
      </w:r>
      <w:r w:rsidRPr="007D4744">
        <w:rPr>
          <w:lang w:eastAsia="en-GB"/>
        </w:rPr>
        <w:t xml:space="preserve"> as a component</w:t>
      </w:r>
      <w:ins w:id="111" w:author="Audrey Doyle" w:date="2022-08-05T13:14:00Z">
        <w:r w:rsidR="00A607DF">
          <w:rPr>
            <w:lang w:eastAsia="en-GB"/>
          </w:rPr>
          <w:t>.</w:t>
        </w:r>
      </w:ins>
      <w:del w:id="112" w:author="Audrey Doyle" w:date="2022-08-05T13:14:00Z">
        <w:r w:rsidRPr="007D4744" w:rsidDel="00A607DF">
          <w:rPr>
            <w:lang w:eastAsia="en-GB"/>
          </w:rPr>
          <w:delText>:</w:delText>
        </w:r>
      </w:del>
    </w:p>
    <w:p w14:paraId="3D2D3E8D" w14:textId="422BF020" w:rsidR="007D4744" w:rsidRPr="007D4744" w:rsidRDefault="00363861" w:rsidP="00363861">
      <w:pPr>
        <w:pStyle w:val="CodeLabel"/>
        <w:rPr>
          <w:lang w:eastAsia="en-GB"/>
        </w:rPr>
      </w:pPr>
      <w:del w:id="113" w:author="Audrey Doyle" w:date="2022-08-05T13:14:00Z">
        <w:r w:rsidDel="00A607DF">
          <w:rPr>
            <w:lang w:eastAsia="en-GB"/>
          </w:rPr>
          <w:delText xml:space="preserve"> </w:delText>
        </w:r>
      </w:del>
      <w:r w:rsidR="007D4744" w:rsidRPr="007D4744">
        <w:rPr>
          <w:lang w:eastAsia="en-GB"/>
        </w:rPr>
        <w:t>src/main.rs</w:t>
      </w:r>
    </w:p>
    <w:p w14:paraId="0BC56AD0" w14:textId="77777777" w:rsidR="007D4744" w:rsidRPr="00363861" w:rsidRDefault="007D4744" w:rsidP="00540DA1">
      <w:pPr>
        <w:pStyle w:val="Code"/>
      </w:pPr>
      <w:r w:rsidRPr="00363861">
        <w:t>use gui::Screen;</w:t>
      </w:r>
    </w:p>
    <w:p w14:paraId="2F9F5AE5" w14:textId="77777777" w:rsidR="007D4744" w:rsidRPr="00363861" w:rsidRDefault="007D4744" w:rsidP="00540DA1">
      <w:pPr>
        <w:pStyle w:val="Code"/>
      </w:pPr>
    </w:p>
    <w:p w14:paraId="0F6ED8EA" w14:textId="77777777" w:rsidR="007D4744" w:rsidRPr="00363861" w:rsidRDefault="007D4744" w:rsidP="00540DA1">
      <w:pPr>
        <w:pStyle w:val="Code"/>
      </w:pPr>
      <w:r w:rsidRPr="00363861">
        <w:t>fn main() {</w:t>
      </w:r>
    </w:p>
    <w:p w14:paraId="2A8434B1" w14:textId="77777777" w:rsidR="007D4744" w:rsidRPr="00363861" w:rsidRDefault="007D4744" w:rsidP="00540DA1">
      <w:pPr>
        <w:pStyle w:val="Code"/>
      </w:pPr>
      <w:r w:rsidRPr="00363861">
        <w:t xml:space="preserve">    let screen = Screen {</w:t>
      </w:r>
    </w:p>
    <w:p w14:paraId="2CE6402C" w14:textId="77777777" w:rsidR="007D4744" w:rsidRPr="00363861" w:rsidRDefault="007D4744" w:rsidP="00540DA1">
      <w:pPr>
        <w:pStyle w:val="Code"/>
      </w:pPr>
      <w:r w:rsidRPr="00363861">
        <w:t xml:space="preserve">        components: vec![Box::new(String::from("Hi"))],</w:t>
      </w:r>
    </w:p>
    <w:p w14:paraId="1838919B" w14:textId="77777777" w:rsidR="007D4744" w:rsidRPr="00363861" w:rsidRDefault="007D4744" w:rsidP="00540DA1">
      <w:pPr>
        <w:pStyle w:val="Code"/>
      </w:pPr>
      <w:r w:rsidRPr="00363861">
        <w:t xml:space="preserve">    };</w:t>
      </w:r>
    </w:p>
    <w:p w14:paraId="4D36B4EF" w14:textId="77777777" w:rsidR="007D4744" w:rsidRPr="00363861" w:rsidRDefault="007D4744" w:rsidP="00540DA1">
      <w:pPr>
        <w:pStyle w:val="Code"/>
      </w:pPr>
    </w:p>
    <w:p w14:paraId="46C8158E" w14:textId="77777777" w:rsidR="007D4744" w:rsidRPr="00363861" w:rsidRDefault="007D4744" w:rsidP="00540DA1">
      <w:pPr>
        <w:pStyle w:val="Code"/>
      </w:pPr>
      <w:r w:rsidRPr="00363861">
        <w:t xml:space="preserve">    screen.run();</w:t>
      </w:r>
    </w:p>
    <w:p w14:paraId="04EFD589" w14:textId="77777777" w:rsidR="007D4744" w:rsidRPr="00363861" w:rsidRDefault="007D4744" w:rsidP="00540DA1">
      <w:pPr>
        <w:pStyle w:val="Code"/>
      </w:pPr>
      <w:r w:rsidRPr="00363861">
        <w:t>}</w:t>
      </w:r>
    </w:p>
    <w:p w14:paraId="7FDFA04A" w14:textId="28FF89B8" w:rsidR="007D4744" w:rsidRPr="007D4744" w:rsidRDefault="007D4744" w:rsidP="00363861">
      <w:pPr>
        <w:pStyle w:val="CodeListingCaption"/>
        <w:rPr>
          <w:lang w:eastAsia="en-GB"/>
        </w:rPr>
      </w:pPr>
      <w:r w:rsidRPr="007D4744">
        <w:rPr>
          <w:lang w:eastAsia="en-GB"/>
        </w:rPr>
        <w:t>Attempting to use a type that doesn’t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implement the trait object’s trait</w:t>
      </w:r>
    </w:p>
    <w:p w14:paraId="41152793" w14:textId="77777777" w:rsidR="007D4744" w:rsidRPr="007D4744" w:rsidRDefault="007D4744" w:rsidP="00363861">
      <w:pPr>
        <w:pStyle w:val="Body"/>
        <w:rPr>
          <w:lang w:eastAsia="en-GB"/>
        </w:rPr>
      </w:pPr>
      <w:r w:rsidRPr="00E7070D">
        <w:t xml:space="preserve">We’ll get this error because </w:t>
      </w:r>
      <w:r w:rsidRPr="00A607DF">
        <w:rPr>
          <w:rStyle w:val="Literal"/>
          <w:rPrChange w:id="114" w:author="Audrey Doyle" w:date="2022-08-05T13:14:00Z">
            <w:rPr/>
          </w:rPrChange>
        </w:rPr>
        <w:t>String</w:t>
      </w:r>
      <w:r w:rsidRPr="00E7070D">
        <w:t xml:space="preserve"> doesn’t implement the </w:t>
      </w:r>
      <w:r w:rsidRPr="00A607DF">
        <w:rPr>
          <w:rStyle w:val="Literal"/>
          <w:rPrChange w:id="115" w:author="Audrey Doyle" w:date="2022-08-05T13:14:00Z">
            <w:rPr/>
          </w:rPrChange>
        </w:rPr>
        <w:t>Draw</w:t>
      </w:r>
      <w:r w:rsidRPr="007D4744">
        <w:rPr>
          <w:lang w:eastAsia="en-GB"/>
        </w:rPr>
        <w:t xml:space="preserve"> trait:</w:t>
      </w:r>
    </w:p>
    <w:p w14:paraId="639C136F" w14:textId="77777777" w:rsidR="007D4744" w:rsidRPr="00363861" w:rsidRDefault="007D4744" w:rsidP="004219DB">
      <w:pPr>
        <w:pStyle w:val="CodeWide"/>
      </w:pPr>
      <w:r w:rsidRPr="00363861">
        <w:t>error[E0277]: the trait bound `String: Draw` is not satisfied</w:t>
      </w:r>
    </w:p>
    <w:p w14:paraId="75A26BC7" w14:textId="77777777" w:rsidR="007D4744" w:rsidRPr="00363861" w:rsidRDefault="007D4744" w:rsidP="004219DB">
      <w:pPr>
        <w:pStyle w:val="CodeWide"/>
      </w:pPr>
      <w:r w:rsidRPr="00363861">
        <w:t xml:space="preserve"> --&gt; src/main.rs:5:26</w:t>
      </w:r>
    </w:p>
    <w:p w14:paraId="730DA50E" w14:textId="77777777" w:rsidR="007D4744" w:rsidRPr="00363861" w:rsidRDefault="007D4744" w:rsidP="004219DB">
      <w:pPr>
        <w:pStyle w:val="CodeWide"/>
      </w:pPr>
      <w:r w:rsidRPr="00363861">
        <w:t xml:space="preserve">  |</w:t>
      </w:r>
    </w:p>
    <w:p w14:paraId="6D81FC59" w14:textId="77777777" w:rsidR="007D4744" w:rsidRPr="00363861" w:rsidRDefault="007D4744" w:rsidP="004219DB">
      <w:pPr>
        <w:pStyle w:val="CodeWide"/>
      </w:pPr>
      <w:r w:rsidRPr="00363861">
        <w:t>5 |         components: vec![Box::new(String::from("Hi"))],</w:t>
      </w:r>
    </w:p>
    <w:p w14:paraId="444582B4" w14:textId="77777777" w:rsidR="00635723" w:rsidDel="004219DB" w:rsidRDefault="007D4744">
      <w:pPr>
        <w:pStyle w:val="CodeWide"/>
        <w:rPr>
          <w:ins w:id="116" w:author="Audrey Doyle" w:date="2022-08-07T13:47:00Z"/>
          <w:del w:id="117" w:author="Carol Nichols" w:date="2022-08-26T20:23:00Z"/>
        </w:rPr>
        <w:pPrChange w:id="118" w:author="Carol Nichols" w:date="2022-08-26T20:23:00Z">
          <w:pPr>
            <w:pStyle w:val="Code"/>
          </w:pPr>
        </w:pPrChange>
      </w:pPr>
      <w:r w:rsidRPr="00363861">
        <w:t xml:space="preserve">  |                          ^^^^^^^^^^^^^^^^^^^^^^^^^^^^ the </w:t>
      </w:r>
    </w:p>
    <w:p w14:paraId="79289CE0" w14:textId="77777777" w:rsidR="004219DB" w:rsidRDefault="007D4744" w:rsidP="004219DB">
      <w:pPr>
        <w:pStyle w:val="CodeWide"/>
        <w:rPr>
          <w:ins w:id="119" w:author="Carol Nichols" w:date="2022-08-26T20:23:00Z"/>
        </w:rPr>
      </w:pPr>
      <w:r w:rsidRPr="00363861">
        <w:t>trait `Draw` is</w:t>
      </w:r>
    </w:p>
    <w:p w14:paraId="2EBAE2B0" w14:textId="2F054B5B" w:rsidR="007D4744" w:rsidRPr="00363861" w:rsidRDefault="007D4744" w:rsidP="004219DB">
      <w:pPr>
        <w:pStyle w:val="CodeWide"/>
      </w:pPr>
      <w:del w:id="120" w:author="Carol Nichols" w:date="2022-08-26T20:23:00Z">
        <w:r w:rsidRPr="00363861" w:rsidDel="004219DB">
          <w:delText xml:space="preserve"> </w:delText>
        </w:r>
      </w:del>
      <w:r w:rsidRPr="00363861">
        <w:t>not implemented for `String`</w:t>
      </w:r>
    </w:p>
    <w:p w14:paraId="52973342" w14:textId="77777777" w:rsidR="007D4744" w:rsidRPr="00363861" w:rsidRDefault="007D4744" w:rsidP="004219DB">
      <w:pPr>
        <w:pStyle w:val="CodeWide"/>
      </w:pPr>
      <w:r w:rsidRPr="00363861">
        <w:t xml:space="preserve">  |</w:t>
      </w:r>
    </w:p>
    <w:p w14:paraId="0D964318" w14:textId="77777777" w:rsidR="007D4744" w:rsidRPr="00363861" w:rsidRDefault="007D4744" w:rsidP="004219DB">
      <w:pPr>
        <w:pStyle w:val="CodeWide"/>
      </w:pPr>
      <w:r w:rsidRPr="00363861">
        <w:t xml:space="preserve">  = note: required for the cast to the object type `dyn Draw`</w:t>
      </w:r>
    </w:p>
    <w:p w14:paraId="5898BA92" w14:textId="1CDDF0DA" w:rsidR="007D4744" w:rsidRPr="007D4744" w:rsidRDefault="007D4744" w:rsidP="00E7070D">
      <w:pPr>
        <w:pStyle w:val="Body"/>
        <w:rPr>
          <w:lang w:eastAsia="en-GB"/>
        </w:rPr>
      </w:pPr>
      <w:r w:rsidRPr="00E7070D">
        <w:t xml:space="preserve">This error lets us know that either we’re passing something to </w:t>
      </w:r>
      <w:r w:rsidRPr="00E7070D">
        <w:rPr>
          <w:rStyle w:val="Literal"/>
        </w:rPr>
        <w:t>Screen</w:t>
      </w:r>
      <w:r w:rsidRPr="00E7070D">
        <w:t xml:space="preserve"> </w:t>
      </w:r>
      <w:ins w:id="121" w:author="Audrey Doyle" w:date="2022-08-05T13:15:00Z">
        <w:r w:rsidR="00830449">
          <w:t xml:space="preserve">that </w:t>
        </w:r>
      </w:ins>
      <w:r w:rsidRPr="00E7070D">
        <w:t>we</w:t>
      </w:r>
      <w:r w:rsidR="00E7070D" w:rsidRPr="00E7070D">
        <w:t xml:space="preserve"> </w:t>
      </w:r>
      <w:r w:rsidRPr="00E7070D">
        <w:t>didn’t mean to pass and so should pass a different type</w:t>
      </w:r>
      <w:ins w:id="122" w:author="Audrey Doyle" w:date="2022-08-05T13:15:00Z">
        <w:r w:rsidR="00830449">
          <w:t>,</w:t>
        </w:r>
      </w:ins>
      <w:r w:rsidRPr="00E7070D">
        <w:t xml:space="preserve"> or we should implement</w:t>
      </w:r>
      <w:r w:rsidR="00E7070D" w:rsidRPr="00E7070D">
        <w:t xml:space="preserve"> </w:t>
      </w:r>
      <w:r w:rsidRPr="00E7070D">
        <w:rPr>
          <w:rStyle w:val="Literal"/>
        </w:rPr>
        <w:t>Draw</w:t>
      </w:r>
      <w:r w:rsidRPr="00E7070D">
        <w:t xml:space="preserve"> on </w:t>
      </w:r>
      <w:r w:rsidRPr="00E7070D">
        <w:rPr>
          <w:rStyle w:val="Literal"/>
        </w:rPr>
        <w:t>String</w:t>
      </w:r>
      <w:r w:rsidRPr="00E7070D">
        <w:t xml:space="preserve"> so that </w:t>
      </w:r>
      <w:r w:rsidRPr="00E7070D">
        <w:rPr>
          <w:rStyle w:val="Literal"/>
        </w:rPr>
        <w:t>Screen</w:t>
      </w:r>
      <w:r w:rsidRPr="00E7070D">
        <w:t xml:space="preserve"> is able to call </w:t>
      </w:r>
      <w:r w:rsidRPr="00E7070D">
        <w:rPr>
          <w:rStyle w:val="Literal"/>
        </w:rPr>
        <w:t>draw</w:t>
      </w:r>
      <w:r w:rsidRPr="007D4744">
        <w:rPr>
          <w:lang w:eastAsia="en-GB"/>
        </w:rPr>
        <w:t xml:space="preserve"> on it.</w:t>
      </w:r>
    </w:p>
    <w:bookmarkStart w:id="123" w:name="trait-objects-perform-dynamic-dispatch"/>
    <w:bookmarkStart w:id="124" w:name="_Toc106713675"/>
    <w:bookmarkEnd w:id="123"/>
    <w:p w14:paraId="763A5E7C" w14:textId="43DDCE4F" w:rsidR="007D4744" w:rsidRPr="007D4744" w:rsidRDefault="000437C3" w:rsidP="00E7070D">
      <w:pPr>
        <w:pStyle w:val="HeadB"/>
        <w:rPr>
          <w:lang w:eastAsia="en-GB"/>
        </w:rPr>
      </w:pPr>
      <w:ins w:id="125" w:author="Carol Nichols" w:date="2022-08-26T20:48:00Z">
        <w:r>
          <w:fldChar w:fldCharType="begin"/>
        </w:r>
        <w:r>
          <w:instrText xml:space="preserve"> XE "trait objects:dynamic dispatch startRange" </w:instrText>
        </w:r>
        <w:r>
          <w:fldChar w:fldCharType="end"/>
        </w:r>
      </w:ins>
      <w:ins w:id="126" w:author="Carol Nichols" w:date="2022-08-26T20:53:00Z">
        <w:r w:rsidR="003E46DE">
          <w:fldChar w:fldCharType="begin"/>
        </w:r>
        <w:r w:rsidR="003E46DE">
          <w:instrText xml:space="preserve"> XE "dynamic dispatch startRange" </w:instrText>
        </w:r>
        <w:r w:rsidR="003E46DE">
          <w:fldChar w:fldCharType="end"/>
        </w:r>
      </w:ins>
      <w:r w:rsidR="007D4744" w:rsidRPr="007D4744">
        <w:rPr>
          <w:lang w:eastAsia="en-GB"/>
        </w:rPr>
        <w:t>Trait Objects Perform Dynamic Dispatch</w:t>
      </w:r>
      <w:bookmarkEnd w:id="124"/>
    </w:p>
    <w:p w14:paraId="3847A705" w14:textId="0C7946F7" w:rsidR="007D4744" w:rsidRPr="007D4744" w:rsidRDefault="007D4744" w:rsidP="00E7070D">
      <w:pPr>
        <w:pStyle w:val="Body"/>
        <w:rPr>
          <w:lang w:eastAsia="en-GB"/>
        </w:rPr>
      </w:pPr>
      <w:r w:rsidRPr="00E7070D">
        <w:t xml:space="preserve">Recall in </w:t>
      </w:r>
      <w:del w:id="127" w:author="Audrey Doyle" w:date="2022-08-05T13:16:00Z">
        <w:r w:rsidRPr="00E7070D" w:rsidDel="00830449">
          <w:delText xml:space="preserve">the </w:delText>
        </w:r>
      </w:del>
      <w:r w:rsidRPr="00D407FC">
        <w:rPr>
          <w:rStyle w:val="Xref"/>
        </w:rPr>
        <w:t>“Performance of Code Using Generics”</w:t>
      </w:r>
      <w:r w:rsidRPr="00E7070D">
        <w:t xml:space="preserve"> </w:t>
      </w:r>
      <w:del w:id="128" w:author="Audrey Doyle" w:date="2022-08-05T13:16:00Z">
        <w:r w:rsidRPr="00E7070D" w:rsidDel="00830449">
          <w:delText>section i</w:delText>
        </w:r>
      </w:del>
      <w:ins w:id="129" w:author="Audrey Doyle" w:date="2022-08-05T13:16:00Z">
        <w:r w:rsidR="00830449">
          <w:t>o</w:t>
        </w:r>
      </w:ins>
      <w:r w:rsidRPr="00E7070D">
        <w:t xml:space="preserve">n </w:t>
      </w:r>
      <w:del w:id="130" w:author="Audrey Doyle" w:date="2022-08-05T13:16:00Z">
        <w:r w:rsidRPr="00CA66E6" w:rsidDel="00830449">
          <w:rPr>
            <w:rStyle w:val="Xref"/>
          </w:rPr>
          <w:delText>Chapter 10</w:delText>
        </w:r>
      </w:del>
      <w:ins w:id="131" w:author="Audrey Doyle" w:date="2022-08-05T13:16:00Z">
        <w:r w:rsidR="00830449">
          <w:rPr>
            <w:rStyle w:val="Xref"/>
          </w:rPr>
          <w:t>page XX</w:t>
        </w:r>
      </w:ins>
      <w:r w:rsidRPr="00E7070D">
        <w:t xml:space="preserve"> our</w:t>
      </w:r>
      <w:r w:rsidR="00E7070D" w:rsidRPr="00E7070D">
        <w:t xml:space="preserve"> </w:t>
      </w:r>
      <w:r w:rsidRPr="00E7070D">
        <w:t>discussion on the monomorphization process performed by the compiler when we</w:t>
      </w:r>
      <w:r w:rsidR="00E7070D" w:rsidRPr="00E7070D">
        <w:t xml:space="preserve"> </w:t>
      </w:r>
      <w:r w:rsidRPr="00E7070D">
        <w:t>use trait bounds on generics: the compiler generates nongeneric implementations</w:t>
      </w:r>
      <w:r w:rsidR="00E7070D" w:rsidRPr="00E7070D">
        <w:t xml:space="preserve"> </w:t>
      </w:r>
      <w:r w:rsidRPr="00E7070D">
        <w:t>of functions and methods for each concrete type that we use in place of a</w:t>
      </w:r>
      <w:r w:rsidR="00E7070D" w:rsidRPr="00E7070D">
        <w:t xml:space="preserve"> </w:t>
      </w:r>
      <w:r w:rsidRPr="00E7070D">
        <w:t xml:space="preserve">generic type parameter. </w:t>
      </w:r>
      <w:ins w:id="132" w:author="Carol Nichols" w:date="2022-08-26T20:53:00Z">
        <w:r w:rsidR="0054615C">
          <w:fldChar w:fldCharType="begin"/>
        </w:r>
        <w:r w:rsidR="0054615C">
          <w:instrText xml:space="preserve"> XE "static dispatch startRange" </w:instrText>
        </w:r>
        <w:r w:rsidR="0054615C">
          <w:fldChar w:fldCharType="end"/>
        </w:r>
      </w:ins>
      <w:r w:rsidRPr="00E7070D">
        <w:t>The code that results from monomorphization is doing</w:t>
      </w:r>
      <w:r w:rsidR="00E7070D" w:rsidRPr="00E7070D">
        <w:t xml:space="preserve"> </w:t>
      </w:r>
      <w:r w:rsidRPr="00E7070D">
        <w:rPr>
          <w:rStyle w:val="Italic"/>
        </w:rPr>
        <w:t>static dispatch</w:t>
      </w:r>
      <w:r w:rsidRPr="00E7070D">
        <w:t>, which is when the compiler knows what method you’re calling</w:t>
      </w:r>
      <w:r w:rsidR="00E7070D" w:rsidRPr="00E7070D">
        <w:t xml:space="preserve"> </w:t>
      </w:r>
      <w:r w:rsidRPr="00E7070D">
        <w:t>at compile time.</w:t>
      </w:r>
      <w:ins w:id="133" w:author="Carol Nichols" w:date="2022-08-26T20:54:00Z">
        <w:r w:rsidR="0054615C">
          <w:fldChar w:fldCharType="begin"/>
        </w:r>
        <w:r w:rsidR="0054615C">
          <w:instrText xml:space="preserve"> XE "static dispatch endRange" </w:instrText>
        </w:r>
        <w:r w:rsidR="0054615C">
          <w:fldChar w:fldCharType="end"/>
        </w:r>
      </w:ins>
      <w:r w:rsidRPr="00E7070D">
        <w:t xml:space="preserve"> This is opposed to </w:t>
      </w:r>
      <w:r w:rsidRPr="00E7070D">
        <w:rPr>
          <w:rStyle w:val="Italic"/>
        </w:rPr>
        <w:t>dynamic dispatch</w:t>
      </w:r>
      <w:r w:rsidRPr="007D4744">
        <w:rPr>
          <w:lang w:eastAsia="en-GB"/>
        </w:rPr>
        <w:t>, which is when the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compiler can’t tell at compile time which method you’re calling. In dynamic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dispatch cases, the compiler emits code that at runtime will figure out which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method to call.</w:t>
      </w:r>
    </w:p>
    <w:p w14:paraId="2FDF3AEB" w14:textId="5A7ACD27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When we use trait objects, Rust must use dynamic dispatch. The compiler doesn’t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know all the types that might be used with the code that’s using trait objects,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so it doesn’t know which method implemented on which type to call. Instead, at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runtime, Rust uses the pointers inside the trait object to know which method to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call. This lookup incurs a runtime cost that doesn’t occur with static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dispatch. Dynamic dispatch also prevents the compiler from choosing to inline a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method’s code, which in turn prevents some optimizations. However, we did get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extra flexibility in the code that we wrote in Listing 17-5 and were able to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support in Listing 17-9, so it’s a trade-off to consider.</w:t>
      </w:r>
      <w:ins w:id="134" w:author="Carol Nichols" w:date="2022-08-26T20:48:00Z">
        <w:r w:rsidR="000437C3">
          <w:fldChar w:fldCharType="begin"/>
        </w:r>
        <w:r w:rsidR="000437C3">
          <w:instrText xml:space="preserve"> XE "trait objects:dynamic dispatch endRange" </w:instrText>
        </w:r>
        <w:r w:rsidR="000437C3">
          <w:fldChar w:fldCharType="end"/>
        </w:r>
      </w:ins>
      <w:ins w:id="135" w:author="Carol Nichols" w:date="2022-08-26T20:53:00Z">
        <w:r w:rsidR="00DB0015">
          <w:fldChar w:fldCharType="begin"/>
        </w:r>
        <w:r w:rsidR="00DB0015">
          <w:instrText xml:space="preserve"> XE "dynamic dispatch endRange" </w:instrText>
        </w:r>
        <w:r w:rsidR="00DB0015">
          <w:fldChar w:fldCharType="end"/>
        </w:r>
      </w:ins>
      <w:ins w:id="136" w:author="Carol Nichols" w:date="2022-08-26T20:48:00Z">
        <w:r w:rsidR="00703FF4">
          <w:fldChar w:fldCharType="begin"/>
        </w:r>
        <w:r w:rsidR="00703FF4">
          <w:instrText xml:space="preserve"> XE "trait objects endRange" </w:instrText>
        </w:r>
        <w:r w:rsidR="00703FF4">
          <w:fldChar w:fldCharType="end"/>
        </w:r>
      </w:ins>
    </w:p>
    <w:p w14:paraId="21E40385" w14:textId="77777777" w:rsidR="007D4744" w:rsidRPr="007D4744" w:rsidRDefault="007D4744" w:rsidP="00E7070D">
      <w:pPr>
        <w:pStyle w:val="HeadA"/>
        <w:rPr>
          <w:lang w:eastAsia="en-GB"/>
        </w:rPr>
      </w:pPr>
      <w:bookmarkStart w:id="137" w:name="implementing-an-object-oriented-design-p"/>
      <w:bookmarkStart w:id="138" w:name="_Toc106713676"/>
      <w:bookmarkEnd w:id="137"/>
      <w:r w:rsidRPr="007D4744">
        <w:rPr>
          <w:lang w:eastAsia="en-GB"/>
        </w:rPr>
        <w:t>Implementing an Object-Oriented Design Pattern</w:t>
      </w:r>
      <w:bookmarkEnd w:id="138"/>
    </w:p>
    <w:p w14:paraId="4367B6FE" w14:textId="3E733AEC" w:rsidR="007D4744" w:rsidRPr="007D4744" w:rsidRDefault="005452C9" w:rsidP="00E7070D">
      <w:pPr>
        <w:pStyle w:val="Body"/>
        <w:rPr>
          <w:lang w:eastAsia="en-GB"/>
        </w:rPr>
      </w:pPr>
      <w:ins w:id="139" w:author="Carol Nichols" w:date="2022-08-26T20:57:00Z">
        <w:r>
          <w:fldChar w:fldCharType="begin"/>
        </w:r>
        <w:r>
          <w:instrText xml:space="preserve"> XE "state pattern startRange" </w:instrText>
        </w:r>
        <w:r>
          <w:fldChar w:fldCharType="end"/>
        </w:r>
      </w:ins>
      <w:r w:rsidR="007D4744" w:rsidRPr="00E7070D">
        <w:t xml:space="preserve">The </w:t>
      </w:r>
      <w:r w:rsidR="007D4744" w:rsidRPr="00E7070D">
        <w:rPr>
          <w:rStyle w:val="Italic"/>
        </w:rPr>
        <w:t>state pattern</w:t>
      </w:r>
      <w:r w:rsidR="007D4744" w:rsidRPr="00E7070D">
        <w:t xml:space="preserve"> is an object-oriented design pattern. The crux of the</w:t>
      </w:r>
      <w:r w:rsidR="00E7070D" w:rsidRPr="00E7070D">
        <w:t xml:space="preserve"> </w:t>
      </w:r>
      <w:r w:rsidR="007D4744" w:rsidRPr="00E7070D">
        <w:t xml:space="preserve">pattern is that we define a set of states a value can have internally. </w:t>
      </w:r>
      <w:ins w:id="140" w:author="Carol Nichols" w:date="2022-08-26T20:57:00Z">
        <w:r>
          <w:fldChar w:fldCharType="begin"/>
        </w:r>
        <w:r>
          <w:instrText xml:space="preserve"> XE "state objects startRange" </w:instrText>
        </w:r>
        <w:r>
          <w:fldChar w:fldCharType="end"/>
        </w:r>
      </w:ins>
      <w:r w:rsidR="007D4744" w:rsidRPr="00E7070D">
        <w:t>The</w:t>
      </w:r>
      <w:r w:rsidR="00E7070D" w:rsidRPr="00E7070D">
        <w:t xml:space="preserve"> </w:t>
      </w:r>
      <w:r w:rsidR="007D4744" w:rsidRPr="00E7070D">
        <w:t xml:space="preserve">states are represented by a set of </w:t>
      </w:r>
      <w:r w:rsidR="007D4744" w:rsidRPr="00E7070D">
        <w:rPr>
          <w:rStyle w:val="Italic"/>
        </w:rPr>
        <w:t>state objects</w:t>
      </w:r>
      <w:r w:rsidR="007D4744" w:rsidRPr="007D4744">
        <w:rPr>
          <w:lang w:eastAsia="en-GB"/>
        </w:rPr>
        <w:t>, and the value’s behavior</w:t>
      </w:r>
      <w:r w:rsidR="00E7070D">
        <w:rPr>
          <w:lang w:eastAsia="en-GB"/>
        </w:rPr>
        <w:t xml:space="preserve"> </w:t>
      </w:r>
      <w:r w:rsidR="007D4744" w:rsidRPr="007D4744">
        <w:rPr>
          <w:lang w:eastAsia="en-GB"/>
        </w:rPr>
        <w:t>changes based on its state. We’re going to work through an example of a blog</w:t>
      </w:r>
      <w:r w:rsidR="00E7070D">
        <w:rPr>
          <w:lang w:eastAsia="en-GB"/>
        </w:rPr>
        <w:t xml:space="preserve"> </w:t>
      </w:r>
      <w:r w:rsidR="007D4744" w:rsidRPr="007D4744">
        <w:rPr>
          <w:lang w:eastAsia="en-GB"/>
        </w:rPr>
        <w:t>post struct that has a field to hold its state, which will be a state object</w:t>
      </w:r>
      <w:r w:rsidR="00E7070D">
        <w:rPr>
          <w:lang w:eastAsia="en-GB"/>
        </w:rPr>
        <w:t xml:space="preserve"> </w:t>
      </w:r>
      <w:r w:rsidR="007D4744" w:rsidRPr="007D4744">
        <w:rPr>
          <w:lang w:eastAsia="en-GB"/>
        </w:rPr>
        <w:t>from the set “draft</w:t>
      </w:r>
      <w:ins w:id="141" w:author="Audrey Doyle" w:date="2022-08-05T13:18:00Z">
        <w:r w:rsidR="00830449">
          <w:rPr>
            <w:lang w:eastAsia="en-GB"/>
          </w:rPr>
          <w:t>,</w:t>
        </w:r>
      </w:ins>
      <w:r w:rsidR="007D4744" w:rsidRPr="007D4744">
        <w:rPr>
          <w:lang w:eastAsia="en-GB"/>
        </w:rPr>
        <w:t>”</w:t>
      </w:r>
      <w:del w:id="142" w:author="Audrey Doyle" w:date="2022-08-05T13:18:00Z">
        <w:r w:rsidR="007D4744" w:rsidRPr="007D4744" w:rsidDel="00830449">
          <w:rPr>
            <w:lang w:eastAsia="en-GB"/>
          </w:rPr>
          <w:delText>,</w:delText>
        </w:r>
      </w:del>
      <w:r w:rsidR="007D4744" w:rsidRPr="007D4744">
        <w:rPr>
          <w:lang w:eastAsia="en-GB"/>
        </w:rPr>
        <w:t xml:space="preserve"> “review</w:t>
      </w:r>
      <w:ins w:id="143" w:author="Audrey Doyle" w:date="2022-08-05T13:18:00Z">
        <w:r w:rsidR="00830449">
          <w:rPr>
            <w:lang w:eastAsia="en-GB"/>
          </w:rPr>
          <w:t>,</w:t>
        </w:r>
      </w:ins>
      <w:r w:rsidR="007D4744" w:rsidRPr="007D4744">
        <w:rPr>
          <w:lang w:eastAsia="en-GB"/>
        </w:rPr>
        <w:t>”</w:t>
      </w:r>
      <w:del w:id="144" w:author="Audrey Doyle" w:date="2022-08-05T13:18:00Z">
        <w:r w:rsidR="007D4744" w:rsidRPr="007D4744" w:rsidDel="00830449">
          <w:rPr>
            <w:lang w:eastAsia="en-GB"/>
          </w:rPr>
          <w:delText>,</w:delText>
        </w:r>
      </w:del>
      <w:r w:rsidR="007D4744" w:rsidRPr="007D4744">
        <w:rPr>
          <w:lang w:eastAsia="en-GB"/>
        </w:rPr>
        <w:t xml:space="preserve"> or “published</w:t>
      </w:r>
      <w:ins w:id="145" w:author="Audrey Doyle" w:date="2022-08-05T13:18:00Z">
        <w:r w:rsidR="00830449">
          <w:rPr>
            <w:lang w:eastAsia="en-GB"/>
          </w:rPr>
          <w:t>.</w:t>
        </w:r>
      </w:ins>
      <w:r w:rsidR="007D4744" w:rsidRPr="007D4744">
        <w:rPr>
          <w:lang w:eastAsia="en-GB"/>
        </w:rPr>
        <w:t>”</w:t>
      </w:r>
      <w:del w:id="146" w:author="Audrey Doyle" w:date="2022-08-05T13:18:00Z">
        <w:r w:rsidR="007D4744" w:rsidRPr="007D4744" w:rsidDel="00830449">
          <w:rPr>
            <w:lang w:eastAsia="en-GB"/>
          </w:rPr>
          <w:delText>.</w:delText>
        </w:r>
      </w:del>
      <w:del w:id="147" w:author="Carol Nichols" w:date="2022-08-26T20:15:00Z">
        <w:r w:rsidR="00E7070D" w:rsidDel="000C0E4A">
          <w:rPr>
            <w:lang w:eastAsia="en-GB"/>
          </w:rPr>
          <w:delText xml:space="preserve">   </w:delText>
        </w:r>
      </w:del>
    </w:p>
    <w:p w14:paraId="7CE41885" w14:textId="03D7F989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The state objects share functionality: in Rust, of course, we use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structs and traits rather than objects and inheritance. Each state object is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responsible for its own behavior and for governing when it should change into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another state. The value that holds a state object knows nothing about the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different behavior of the states or when to transition between states.</w:t>
      </w:r>
    </w:p>
    <w:p w14:paraId="558D95E2" w14:textId="64C5B4BB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The advantage of using the state pattern is that, when the business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requirements of the program change, we won’t need to change the code of the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value holding the state or the code that uses the value. We’ll only need to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update the code inside one of the state objects to change its rules or perhaps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add more state objects.</w:t>
      </w:r>
      <w:ins w:id="148" w:author="Carol Nichols" w:date="2022-08-26T20:58:00Z">
        <w:r w:rsidR="004F1130">
          <w:fldChar w:fldCharType="begin"/>
        </w:r>
        <w:r w:rsidR="004F1130">
          <w:instrText xml:space="preserve"> XE "state objects endRange" </w:instrText>
        </w:r>
        <w:r w:rsidR="004F1130">
          <w:fldChar w:fldCharType="end"/>
        </w:r>
      </w:ins>
    </w:p>
    <w:p w14:paraId="33BBEAC6" w14:textId="3C34F152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First</w:t>
      </w:r>
      <w:del w:id="149" w:author="Audrey Doyle" w:date="2022-08-05T13:18:00Z">
        <w:r w:rsidRPr="007D4744" w:rsidDel="00830449">
          <w:rPr>
            <w:lang w:eastAsia="en-GB"/>
          </w:rPr>
          <w:delText>,</w:delText>
        </w:r>
      </w:del>
      <w:r w:rsidRPr="007D4744">
        <w:rPr>
          <w:lang w:eastAsia="en-GB"/>
        </w:rPr>
        <w:t xml:space="preserve"> we’re going to implement the state pattern in a more traditional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object-oriented way, then we’ll use an approach that’s a bit more natural in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Rust. Let’s dig in to incrementally implement</w:t>
      </w:r>
      <w:del w:id="150" w:author="Audrey Doyle" w:date="2022-08-05T13:18:00Z">
        <w:r w:rsidRPr="007D4744" w:rsidDel="00830449">
          <w:rPr>
            <w:lang w:eastAsia="en-GB"/>
          </w:rPr>
          <w:delText>ing</w:delText>
        </w:r>
      </w:del>
      <w:r w:rsidRPr="007D4744">
        <w:rPr>
          <w:lang w:eastAsia="en-GB"/>
        </w:rPr>
        <w:t xml:space="preserve"> a blog post workflow using the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state pattern.</w:t>
      </w:r>
    </w:p>
    <w:p w14:paraId="4B2A8871" w14:textId="77777777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The final functionality will look like this:</w:t>
      </w:r>
    </w:p>
    <w:p w14:paraId="39C14113" w14:textId="77777777" w:rsidR="007D4744" w:rsidRPr="007D4744" w:rsidRDefault="007D4744" w:rsidP="00E7070D">
      <w:pPr>
        <w:pStyle w:val="ListNumber"/>
        <w:rPr>
          <w:lang w:eastAsia="en-GB"/>
        </w:rPr>
      </w:pPr>
      <w:r w:rsidRPr="007D4744">
        <w:rPr>
          <w:lang w:eastAsia="en-GB"/>
        </w:rPr>
        <w:t>A blog post starts as an empty draft.</w:t>
      </w:r>
    </w:p>
    <w:p w14:paraId="45EA5091" w14:textId="77777777" w:rsidR="007D4744" w:rsidRPr="007D4744" w:rsidRDefault="007D4744" w:rsidP="00E7070D">
      <w:pPr>
        <w:pStyle w:val="ListNumber"/>
        <w:rPr>
          <w:lang w:eastAsia="en-GB"/>
        </w:rPr>
      </w:pPr>
      <w:r w:rsidRPr="007D4744">
        <w:rPr>
          <w:lang w:eastAsia="en-GB"/>
        </w:rPr>
        <w:t>When the draft is done, a review of the post is requested.</w:t>
      </w:r>
    </w:p>
    <w:p w14:paraId="49219C46" w14:textId="77777777" w:rsidR="007D4744" w:rsidRPr="007D4744" w:rsidRDefault="007D4744" w:rsidP="00E7070D">
      <w:pPr>
        <w:pStyle w:val="ListNumber"/>
        <w:rPr>
          <w:lang w:eastAsia="en-GB"/>
        </w:rPr>
      </w:pPr>
      <w:r w:rsidRPr="007D4744">
        <w:rPr>
          <w:lang w:eastAsia="en-GB"/>
        </w:rPr>
        <w:t>When the post is approved, it gets published.</w:t>
      </w:r>
    </w:p>
    <w:p w14:paraId="2974FBDA" w14:textId="3E81427A" w:rsidR="007D4744" w:rsidRPr="007D4744" w:rsidRDefault="007D4744" w:rsidP="00E7070D">
      <w:pPr>
        <w:pStyle w:val="ListNumber"/>
        <w:rPr>
          <w:lang w:eastAsia="en-GB"/>
        </w:rPr>
      </w:pPr>
      <w:r w:rsidRPr="007D4744">
        <w:rPr>
          <w:lang w:eastAsia="en-GB"/>
        </w:rPr>
        <w:t>Only published blog posts return content to print, so unapproved posts can’t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accidentally be published.</w:t>
      </w:r>
    </w:p>
    <w:p w14:paraId="07EEAC8C" w14:textId="442C93E7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Any other changes attempted on a post should have no effect. For example, if we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try to approve a draft blog post before we’ve requested a review, the post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should remain an unpublished draft.</w:t>
      </w:r>
    </w:p>
    <w:p w14:paraId="6A5E1BDF" w14:textId="0B32F21C" w:rsidR="007D4744" w:rsidRPr="007D4744" w:rsidRDefault="007D4744" w:rsidP="00E7070D">
      <w:pPr>
        <w:pStyle w:val="Body"/>
        <w:rPr>
          <w:lang w:eastAsia="en-GB"/>
        </w:rPr>
      </w:pPr>
      <w:r w:rsidRPr="00E7070D">
        <w:t>Listing 17-11 shows this workflow in code form: this is an example usage of the</w:t>
      </w:r>
      <w:r w:rsidR="00E7070D" w:rsidRPr="00E7070D">
        <w:t xml:space="preserve"> </w:t>
      </w:r>
      <w:r w:rsidRPr="00E7070D">
        <w:t xml:space="preserve">API we’ll implement in a library crate named </w:t>
      </w:r>
      <w:r w:rsidRPr="00E7070D">
        <w:rPr>
          <w:rStyle w:val="Literal"/>
        </w:rPr>
        <w:t>blog</w:t>
      </w:r>
      <w:r w:rsidRPr="00E7070D">
        <w:t>. This won’t compile yet</w:t>
      </w:r>
      <w:r w:rsidR="00E7070D" w:rsidRPr="00E7070D">
        <w:t xml:space="preserve"> </w:t>
      </w:r>
      <w:r w:rsidRPr="00E7070D">
        <w:t xml:space="preserve">because we haven’t implemented the </w:t>
      </w:r>
      <w:r w:rsidRPr="00E7070D">
        <w:rPr>
          <w:rStyle w:val="Literal"/>
        </w:rPr>
        <w:t>blog</w:t>
      </w:r>
      <w:r w:rsidRPr="007D4744">
        <w:rPr>
          <w:lang w:eastAsia="en-GB"/>
        </w:rPr>
        <w:t xml:space="preserve"> crate.</w:t>
      </w:r>
    </w:p>
    <w:p w14:paraId="37602FE0" w14:textId="0A4C1DD1" w:rsidR="007D4744" w:rsidRPr="007D4744" w:rsidRDefault="00363861" w:rsidP="00363861">
      <w:pPr>
        <w:pStyle w:val="CodeLabel"/>
        <w:rPr>
          <w:lang w:eastAsia="en-GB"/>
        </w:rPr>
      </w:pPr>
      <w:del w:id="151" w:author="Audrey Doyle" w:date="2022-08-05T13:19:00Z">
        <w:r w:rsidDel="00830449">
          <w:rPr>
            <w:lang w:eastAsia="en-GB"/>
          </w:rPr>
          <w:delText xml:space="preserve"> </w:delText>
        </w:r>
      </w:del>
      <w:r w:rsidR="007D4744" w:rsidRPr="007D4744">
        <w:rPr>
          <w:lang w:eastAsia="en-GB"/>
        </w:rPr>
        <w:t>src/main.rs</w:t>
      </w:r>
    </w:p>
    <w:p w14:paraId="00197381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use blog::Post;</w:t>
      </w:r>
    </w:p>
    <w:p w14:paraId="6B70C825" w14:textId="77777777" w:rsidR="007D4744" w:rsidRPr="007D4744" w:rsidRDefault="007D4744" w:rsidP="00363861">
      <w:pPr>
        <w:pStyle w:val="Code"/>
        <w:rPr>
          <w:lang w:eastAsia="en-GB"/>
        </w:rPr>
      </w:pPr>
    </w:p>
    <w:p w14:paraId="60BB1AB1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fn main() {</w:t>
      </w:r>
    </w:p>
    <w:p w14:paraId="04FBEB78" w14:textId="7E44F759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</w:t>
      </w:r>
      <w:r w:rsidR="00540DA1" w:rsidRPr="00540DA1">
        <w:rPr>
          <w:rStyle w:val="CodeAnnotation"/>
        </w:rPr>
        <w:t>1</w:t>
      </w:r>
      <w:r w:rsidRPr="007D4744">
        <w:rPr>
          <w:lang w:eastAsia="en-GB"/>
        </w:rPr>
        <w:t xml:space="preserve"> let mut post = Post::new();</w:t>
      </w:r>
    </w:p>
    <w:p w14:paraId="4F85150A" w14:textId="77777777" w:rsidR="007D4744" w:rsidRPr="007D4744" w:rsidRDefault="007D4744" w:rsidP="00363861">
      <w:pPr>
        <w:pStyle w:val="Code"/>
        <w:rPr>
          <w:lang w:eastAsia="en-GB"/>
        </w:rPr>
      </w:pPr>
    </w:p>
    <w:p w14:paraId="3F84EE2F" w14:textId="36D21536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</w:t>
      </w:r>
      <w:r w:rsidR="00540DA1" w:rsidRPr="00540DA1">
        <w:rPr>
          <w:rStyle w:val="CodeAnnotation"/>
        </w:rPr>
        <w:t>2</w:t>
      </w:r>
      <w:r w:rsidRPr="007D4744">
        <w:rPr>
          <w:lang w:eastAsia="en-GB"/>
        </w:rPr>
        <w:t xml:space="preserve"> post.add_text("I ate a salad for lunch today");</w:t>
      </w:r>
    </w:p>
    <w:p w14:paraId="69B25AD6" w14:textId="3484772F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</w:t>
      </w:r>
      <w:r w:rsidR="00540DA1" w:rsidRPr="00540DA1">
        <w:rPr>
          <w:rStyle w:val="CodeAnnotation"/>
        </w:rPr>
        <w:t>3</w:t>
      </w:r>
      <w:r w:rsidRPr="007D4744">
        <w:rPr>
          <w:lang w:eastAsia="en-GB"/>
        </w:rPr>
        <w:t xml:space="preserve"> assert_eq!("", post.content());</w:t>
      </w:r>
    </w:p>
    <w:p w14:paraId="7A53B4CE" w14:textId="77777777" w:rsidR="007D4744" w:rsidRPr="007D4744" w:rsidRDefault="007D4744" w:rsidP="00363861">
      <w:pPr>
        <w:pStyle w:val="Code"/>
        <w:rPr>
          <w:lang w:eastAsia="en-GB"/>
        </w:rPr>
      </w:pPr>
    </w:p>
    <w:p w14:paraId="784C46B5" w14:textId="58DD1340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</w:t>
      </w:r>
      <w:r w:rsidR="00540DA1" w:rsidRPr="00540DA1">
        <w:rPr>
          <w:rStyle w:val="CodeAnnotation"/>
        </w:rPr>
        <w:t>4</w:t>
      </w:r>
      <w:r w:rsidRPr="007D4744">
        <w:rPr>
          <w:lang w:eastAsia="en-GB"/>
        </w:rPr>
        <w:t xml:space="preserve"> post.request_review();</w:t>
      </w:r>
    </w:p>
    <w:p w14:paraId="214181F8" w14:textId="711C7613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</w:t>
      </w:r>
      <w:r w:rsidR="00540DA1" w:rsidRPr="00540DA1">
        <w:rPr>
          <w:rStyle w:val="CodeAnnotation"/>
        </w:rPr>
        <w:t>5</w:t>
      </w:r>
      <w:r w:rsidRPr="007D4744">
        <w:rPr>
          <w:lang w:eastAsia="en-GB"/>
        </w:rPr>
        <w:t xml:space="preserve"> assert_eq!("", post.content());</w:t>
      </w:r>
    </w:p>
    <w:p w14:paraId="6923D671" w14:textId="77777777" w:rsidR="007D4744" w:rsidRPr="007D4744" w:rsidRDefault="007D4744" w:rsidP="00363861">
      <w:pPr>
        <w:pStyle w:val="Code"/>
        <w:rPr>
          <w:lang w:eastAsia="en-GB"/>
        </w:rPr>
      </w:pPr>
    </w:p>
    <w:p w14:paraId="1EE6949B" w14:textId="26C45574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</w:t>
      </w:r>
      <w:r w:rsidR="00540DA1" w:rsidRPr="00540DA1">
        <w:rPr>
          <w:rStyle w:val="CodeAnnotation"/>
        </w:rPr>
        <w:t>6</w:t>
      </w:r>
      <w:r w:rsidRPr="007D4744">
        <w:rPr>
          <w:lang w:eastAsia="en-GB"/>
        </w:rPr>
        <w:t xml:space="preserve"> post.approve();</w:t>
      </w:r>
    </w:p>
    <w:p w14:paraId="0EDFB2D6" w14:textId="3D81B5C1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</w:t>
      </w:r>
      <w:r w:rsidR="00540DA1" w:rsidRPr="00540DA1">
        <w:rPr>
          <w:rStyle w:val="CodeAnnotation"/>
        </w:rPr>
        <w:t>7</w:t>
      </w:r>
      <w:r w:rsidRPr="007D4744">
        <w:rPr>
          <w:lang w:eastAsia="en-GB"/>
        </w:rPr>
        <w:t xml:space="preserve"> assert_eq!("I ate a salad for lunch today", post.content());</w:t>
      </w:r>
    </w:p>
    <w:p w14:paraId="36DC7BE2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43895329" w14:textId="13F1EABA" w:rsidR="007D4744" w:rsidRPr="007D4744" w:rsidRDefault="007D4744" w:rsidP="00363861">
      <w:pPr>
        <w:pStyle w:val="CodeListingCaption"/>
        <w:rPr>
          <w:lang w:eastAsia="en-GB"/>
        </w:rPr>
      </w:pPr>
      <w:r w:rsidRPr="00E7070D">
        <w:t xml:space="preserve">Code that demonstrates the desired behavior we want our </w:t>
      </w:r>
      <w:r w:rsidRPr="00E7070D">
        <w:rPr>
          <w:rStyle w:val="Literal"/>
        </w:rPr>
        <w:t>blog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crate to have</w:t>
      </w:r>
    </w:p>
    <w:p w14:paraId="06481F5E" w14:textId="3C16FD21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We want to allow the user to create a new draft blog post with </w:t>
      </w:r>
      <w:r w:rsidRPr="00E7070D">
        <w:rPr>
          <w:rStyle w:val="Literal"/>
        </w:rPr>
        <w:t>Post::new</w:t>
      </w:r>
      <w:r w:rsidRPr="00E7070D">
        <w:t xml:space="preserve"> </w:t>
      </w:r>
      <w:r w:rsidR="00540DA1" w:rsidRPr="00540DA1">
        <w:rPr>
          <w:rStyle w:val="CodeAnnotation"/>
        </w:rPr>
        <w:t>1</w:t>
      </w:r>
      <w:r w:rsidRPr="00E7070D">
        <w:t>.</w:t>
      </w:r>
      <w:r w:rsidR="00E7070D" w:rsidRPr="00E7070D">
        <w:t xml:space="preserve"> </w:t>
      </w:r>
      <w:r w:rsidRPr="00E7070D">
        <w:t xml:space="preserve">We want to allow text to be added to the blog post </w:t>
      </w:r>
      <w:r w:rsidR="00540DA1" w:rsidRPr="00540DA1">
        <w:rPr>
          <w:rStyle w:val="CodeAnnotation"/>
        </w:rPr>
        <w:t>2</w:t>
      </w:r>
      <w:r w:rsidRPr="00E7070D">
        <w:t>. If we try to get the</w:t>
      </w:r>
      <w:r w:rsidR="00E7070D" w:rsidRPr="00E7070D">
        <w:t xml:space="preserve"> </w:t>
      </w:r>
      <w:r w:rsidRPr="00E7070D">
        <w:t>post’s content immediately, before approval, we shouldn’t get any text because</w:t>
      </w:r>
      <w:r w:rsidR="00E7070D" w:rsidRPr="00E7070D">
        <w:t xml:space="preserve"> </w:t>
      </w:r>
      <w:r w:rsidRPr="00E7070D">
        <w:t xml:space="preserve">the post is still a draft. We’ve added </w:t>
      </w:r>
      <w:r w:rsidRPr="00E7070D">
        <w:rPr>
          <w:rStyle w:val="Literal"/>
        </w:rPr>
        <w:t>assert_eq!</w:t>
      </w:r>
      <w:r w:rsidRPr="00E7070D">
        <w:t xml:space="preserve"> in the code for</w:t>
      </w:r>
      <w:r w:rsidR="00E7070D" w:rsidRPr="00E7070D">
        <w:t xml:space="preserve"> </w:t>
      </w:r>
      <w:r w:rsidRPr="00E7070D">
        <w:t xml:space="preserve">demonstration purposes </w:t>
      </w:r>
      <w:r w:rsidR="00540DA1" w:rsidRPr="00540DA1">
        <w:rPr>
          <w:rStyle w:val="CodeAnnotation"/>
        </w:rPr>
        <w:t>3</w:t>
      </w:r>
      <w:r w:rsidRPr="00E7070D">
        <w:t>. An excellent unit test for this would be to assert</w:t>
      </w:r>
      <w:r w:rsidR="00E7070D" w:rsidRPr="00E7070D">
        <w:t xml:space="preserve"> </w:t>
      </w:r>
      <w:r w:rsidRPr="00E7070D">
        <w:t xml:space="preserve">that a draft blog post returns an empty string from the </w:t>
      </w:r>
      <w:r w:rsidRPr="00E7070D">
        <w:rPr>
          <w:rStyle w:val="Literal"/>
        </w:rPr>
        <w:t>content</w:t>
      </w:r>
      <w:r w:rsidRPr="007D4744">
        <w:rPr>
          <w:lang w:eastAsia="en-GB"/>
        </w:rPr>
        <w:t xml:space="preserve"> method, but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we’re not going to write tests for this example.</w:t>
      </w:r>
    </w:p>
    <w:p w14:paraId="17E819F7" w14:textId="25E5076D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Next, we want to enable a request for a review of the post </w:t>
      </w:r>
      <w:r w:rsidR="00540DA1" w:rsidRPr="00540DA1">
        <w:rPr>
          <w:rStyle w:val="CodeAnnotation"/>
        </w:rPr>
        <w:t>4</w:t>
      </w:r>
      <w:r w:rsidRPr="007D4744">
        <w:rPr>
          <w:lang w:eastAsia="en-GB"/>
        </w:rPr>
        <w:t>, and we want</w:t>
      </w:r>
      <w:r w:rsidR="00E7070D">
        <w:rPr>
          <w:lang w:eastAsia="en-GB"/>
        </w:rPr>
        <w:t xml:space="preserve"> </w:t>
      </w:r>
      <w:r w:rsidRPr="00E7070D">
        <w:rPr>
          <w:rStyle w:val="Literal"/>
        </w:rPr>
        <w:t>content</w:t>
      </w:r>
      <w:r w:rsidRPr="00E7070D">
        <w:t xml:space="preserve"> to return an empty string while waiting for the review </w:t>
      </w:r>
      <w:r w:rsidR="00540DA1" w:rsidRPr="00540DA1">
        <w:rPr>
          <w:rStyle w:val="CodeAnnotation"/>
        </w:rPr>
        <w:t>5</w:t>
      </w:r>
      <w:r w:rsidRPr="00E7070D">
        <w:t>. When the</w:t>
      </w:r>
      <w:r w:rsidR="00E7070D" w:rsidRPr="00E7070D">
        <w:t xml:space="preserve"> </w:t>
      </w:r>
      <w:r w:rsidRPr="00E7070D">
        <w:t xml:space="preserve">post receives approval </w:t>
      </w:r>
      <w:r w:rsidR="00540DA1" w:rsidRPr="00540DA1">
        <w:rPr>
          <w:rStyle w:val="CodeAnnotation"/>
        </w:rPr>
        <w:t>6</w:t>
      </w:r>
      <w:r w:rsidRPr="00E7070D">
        <w:t>, it should get published, meaning the text of the</w:t>
      </w:r>
      <w:r w:rsidR="00E7070D" w:rsidRPr="00E7070D">
        <w:t xml:space="preserve"> </w:t>
      </w:r>
      <w:r w:rsidRPr="00E7070D">
        <w:t xml:space="preserve">post will be returned when </w:t>
      </w:r>
      <w:r w:rsidRPr="00E7070D">
        <w:rPr>
          <w:rStyle w:val="Literal"/>
        </w:rPr>
        <w:t>content</w:t>
      </w:r>
      <w:r w:rsidRPr="007D4744">
        <w:rPr>
          <w:lang w:eastAsia="en-GB"/>
        </w:rPr>
        <w:t xml:space="preserve"> is called </w:t>
      </w:r>
      <w:r w:rsidR="00540DA1" w:rsidRPr="00540DA1">
        <w:rPr>
          <w:rStyle w:val="CodeAnnotation"/>
        </w:rPr>
        <w:t>7</w:t>
      </w:r>
      <w:r w:rsidRPr="007D4744">
        <w:rPr>
          <w:lang w:eastAsia="en-GB"/>
        </w:rPr>
        <w:t>.</w:t>
      </w:r>
    </w:p>
    <w:p w14:paraId="3E38D0C7" w14:textId="40223CBD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Notice that the only type we’re interacting with from the crate is the </w:t>
      </w:r>
      <w:r w:rsidRPr="00E7070D">
        <w:rPr>
          <w:rStyle w:val="Literal"/>
        </w:rPr>
        <w:t>Post</w:t>
      </w:r>
      <w:r w:rsidR="00E7070D" w:rsidRPr="00E7070D">
        <w:t xml:space="preserve"> </w:t>
      </w:r>
      <w:r w:rsidRPr="00E7070D">
        <w:t>type. This type will use the state pattern and will hold a value that will be</w:t>
      </w:r>
      <w:r w:rsidR="00E7070D" w:rsidRPr="00E7070D">
        <w:t xml:space="preserve"> </w:t>
      </w:r>
      <w:r w:rsidRPr="00E7070D">
        <w:t>one of three state objects representing the various states a post can be</w:t>
      </w:r>
      <w:r w:rsidR="00E7070D" w:rsidRPr="00E7070D">
        <w:t xml:space="preserve"> </w:t>
      </w:r>
      <w:r w:rsidRPr="00E7070D">
        <w:t xml:space="preserve">in—draft, </w:t>
      </w:r>
      <w:commentRangeStart w:id="152"/>
      <w:commentRangeStart w:id="153"/>
      <w:del w:id="154" w:author="Carol Nichols" w:date="2022-08-26T20:15:00Z">
        <w:r w:rsidRPr="00E7070D" w:rsidDel="000C0E4A">
          <w:delText xml:space="preserve">waiting for </w:delText>
        </w:r>
      </w:del>
      <w:r w:rsidRPr="00E7070D">
        <w:t>review</w:t>
      </w:r>
      <w:commentRangeEnd w:id="152"/>
      <w:r w:rsidR="00CF5276">
        <w:rPr>
          <w:rStyle w:val="CommentReference"/>
          <w:rFonts w:ascii="Times New Roman" w:hAnsi="Times New Roman" w:cs="Times New Roman"/>
          <w:color w:val="auto"/>
          <w:lang w:val="en-CA"/>
        </w:rPr>
        <w:commentReference w:id="152"/>
      </w:r>
      <w:commentRangeEnd w:id="153"/>
      <w:r w:rsidR="000C0E4A">
        <w:rPr>
          <w:rStyle w:val="CommentReference"/>
          <w:rFonts w:ascii="Times New Roman" w:hAnsi="Times New Roman" w:cs="Times New Roman"/>
          <w:color w:val="auto"/>
          <w:lang w:val="en-CA"/>
        </w:rPr>
        <w:commentReference w:id="153"/>
      </w:r>
      <w:r w:rsidRPr="00E7070D">
        <w:t>, or published. Changing from one state to another</w:t>
      </w:r>
      <w:r w:rsidR="00E7070D" w:rsidRPr="00E7070D">
        <w:t xml:space="preserve"> </w:t>
      </w:r>
      <w:r w:rsidRPr="00E7070D">
        <w:t xml:space="preserve">will be managed internally within the </w:t>
      </w:r>
      <w:r w:rsidRPr="00E7070D">
        <w:rPr>
          <w:rStyle w:val="Literal"/>
        </w:rPr>
        <w:t>Post</w:t>
      </w:r>
      <w:r w:rsidRPr="00E7070D">
        <w:t xml:space="preserve"> type. The states change in</w:t>
      </w:r>
      <w:r w:rsidR="00E7070D" w:rsidRPr="00E7070D">
        <w:t xml:space="preserve"> </w:t>
      </w:r>
      <w:r w:rsidRPr="00E7070D">
        <w:t xml:space="preserve">response to the methods called by our library’s users on the </w:t>
      </w:r>
      <w:r w:rsidRPr="00E7070D">
        <w:rPr>
          <w:rStyle w:val="Literal"/>
        </w:rPr>
        <w:t>Post</w:t>
      </w:r>
      <w:r w:rsidRPr="007D4744">
        <w:rPr>
          <w:lang w:eastAsia="en-GB"/>
        </w:rPr>
        <w:t xml:space="preserve"> instance,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but they don’t have to manage the state changes directly. Also, users can’t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 xml:space="preserve">make a mistake with the states, </w:t>
      </w:r>
      <w:del w:id="155" w:author="Audrey Doyle" w:date="2022-08-05T13:21:00Z">
        <w:r w:rsidRPr="007D4744" w:rsidDel="00CF5276">
          <w:rPr>
            <w:lang w:eastAsia="en-GB"/>
          </w:rPr>
          <w:delText xml:space="preserve">like </w:delText>
        </w:r>
      </w:del>
      <w:ins w:id="156" w:author="Audrey Doyle" w:date="2022-08-05T13:21:00Z">
        <w:r w:rsidR="00CF5276">
          <w:rPr>
            <w:lang w:eastAsia="en-GB"/>
          </w:rPr>
          <w:t>such as</w:t>
        </w:r>
        <w:r w:rsidR="00CF5276" w:rsidRPr="007D4744">
          <w:rPr>
            <w:lang w:eastAsia="en-GB"/>
          </w:rPr>
          <w:t xml:space="preserve"> </w:t>
        </w:r>
      </w:ins>
      <w:r w:rsidRPr="007D4744">
        <w:rPr>
          <w:lang w:eastAsia="en-GB"/>
        </w:rPr>
        <w:t>publishing a post before it’s reviewed.</w:t>
      </w:r>
    </w:p>
    <w:p w14:paraId="24AE370A" w14:textId="77777777" w:rsidR="007D4744" w:rsidRPr="007D4744" w:rsidRDefault="007D4744" w:rsidP="00E7070D">
      <w:pPr>
        <w:pStyle w:val="HeadB"/>
        <w:rPr>
          <w:lang w:eastAsia="en-GB"/>
        </w:rPr>
      </w:pPr>
      <w:bookmarkStart w:id="157" w:name="defining-`post`-and-creating-a-new-insta"/>
      <w:bookmarkStart w:id="158" w:name="_Toc106713677"/>
      <w:bookmarkEnd w:id="157"/>
      <w:r w:rsidRPr="00E7070D">
        <w:t xml:space="preserve">Defining </w:t>
      </w:r>
      <w:r w:rsidRPr="00363861">
        <w:t>Post</w:t>
      </w:r>
      <w:r w:rsidRPr="007D4744">
        <w:rPr>
          <w:lang w:eastAsia="en-GB"/>
        </w:rPr>
        <w:t xml:space="preserve"> and Creating a New Instance in the Draft State</w:t>
      </w:r>
      <w:bookmarkEnd w:id="158"/>
    </w:p>
    <w:p w14:paraId="01B0BD02" w14:textId="16AE231E" w:rsidR="007D4744" w:rsidRPr="007D4744" w:rsidRDefault="007D4744" w:rsidP="00DD7F29">
      <w:pPr>
        <w:pStyle w:val="Body"/>
        <w:rPr>
          <w:lang w:eastAsia="en-GB"/>
        </w:rPr>
      </w:pPr>
      <w:r w:rsidRPr="00E7070D">
        <w:t>Let’s get started on the implementation of the library! We know we need a</w:t>
      </w:r>
      <w:r w:rsidR="00E7070D" w:rsidRPr="00E7070D">
        <w:t xml:space="preserve"> </w:t>
      </w:r>
      <w:r w:rsidRPr="00E7070D">
        <w:t xml:space="preserve">public </w:t>
      </w:r>
      <w:r w:rsidRPr="00E7070D">
        <w:rPr>
          <w:rStyle w:val="Literal"/>
        </w:rPr>
        <w:t>Post</w:t>
      </w:r>
      <w:r w:rsidRPr="00E7070D">
        <w:t xml:space="preserve"> struct that holds some content, so we’ll start with the</w:t>
      </w:r>
      <w:r w:rsidR="00E7070D" w:rsidRPr="00E7070D">
        <w:t xml:space="preserve"> </w:t>
      </w:r>
      <w:r w:rsidRPr="00E7070D">
        <w:t xml:space="preserve">definition of the struct and an associated public </w:t>
      </w:r>
      <w:r w:rsidRPr="00E7070D">
        <w:rPr>
          <w:rStyle w:val="Literal"/>
        </w:rPr>
        <w:t>new</w:t>
      </w:r>
      <w:r w:rsidRPr="00E7070D">
        <w:t xml:space="preserve"> function to create an</w:t>
      </w:r>
      <w:r w:rsidR="00E7070D" w:rsidRPr="00E7070D">
        <w:t xml:space="preserve"> </w:t>
      </w:r>
      <w:r w:rsidRPr="00E7070D">
        <w:t xml:space="preserve">instance of </w:t>
      </w:r>
      <w:r w:rsidRPr="00E7070D">
        <w:rPr>
          <w:rStyle w:val="Literal"/>
        </w:rPr>
        <w:t>Post</w:t>
      </w:r>
      <w:r w:rsidRPr="00E7070D">
        <w:t>, as shown in Listing 17-12. We’ll also make a private</w:t>
      </w:r>
      <w:r w:rsidR="00E7070D" w:rsidRPr="00E7070D">
        <w:t xml:space="preserve"> </w:t>
      </w:r>
      <w:r w:rsidRPr="00E7070D">
        <w:rPr>
          <w:rStyle w:val="Literal"/>
        </w:rPr>
        <w:t>State</w:t>
      </w:r>
      <w:r w:rsidRPr="00E7070D">
        <w:t xml:space="preserve"> trait that will define the behavior that all state objects for a </w:t>
      </w:r>
      <w:r w:rsidRPr="00E7070D">
        <w:rPr>
          <w:rStyle w:val="Literal"/>
        </w:rPr>
        <w:t>Post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must have.</w:t>
      </w:r>
      <w:r w:rsidR="00E7070D">
        <w:rPr>
          <w:lang w:eastAsia="en-GB"/>
        </w:rPr>
        <w:t xml:space="preserve">  </w:t>
      </w:r>
    </w:p>
    <w:p w14:paraId="744FAA79" w14:textId="510E5674" w:rsidR="007D4744" w:rsidRPr="007D4744" w:rsidRDefault="007D4744" w:rsidP="00E7070D">
      <w:pPr>
        <w:pStyle w:val="Body"/>
        <w:rPr>
          <w:lang w:eastAsia="en-GB"/>
        </w:rPr>
      </w:pPr>
      <w:r w:rsidRPr="00E7070D">
        <w:t xml:space="preserve">Then </w:t>
      </w:r>
      <w:r w:rsidRPr="00E7070D">
        <w:rPr>
          <w:rStyle w:val="Literal"/>
        </w:rPr>
        <w:t>Post</w:t>
      </w:r>
      <w:r w:rsidRPr="00E7070D">
        <w:t xml:space="preserve"> will hold a trait object of </w:t>
      </w:r>
      <w:r w:rsidRPr="00E7070D">
        <w:rPr>
          <w:rStyle w:val="Literal"/>
        </w:rPr>
        <w:t>Box&lt;dyn State&gt;</w:t>
      </w:r>
      <w:r w:rsidRPr="00E7070D">
        <w:t xml:space="preserve"> inside an </w:t>
      </w:r>
      <w:r w:rsidRPr="00E7070D">
        <w:rPr>
          <w:rStyle w:val="Literal"/>
        </w:rPr>
        <w:t>Option&lt;T&gt;</w:t>
      </w:r>
      <w:r w:rsidR="00E7070D" w:rsidRPr="00E7070D">
        <w:t xml:space="preserve"> </w:t>
      </w:r>
      <w:r w:rsidRPr="00E7070D">
        <w:t xml:space="preserve">in a private field named </w:t>
      </w:r>
      <w:r w:rsidRPr="00E7070D">
        <w:rPr>
          <w:rStyle w:val="Literal"/>
        </w:rPr>
        <w:t>state</w:t>
      </w:r>
      <w:r w:rsidRPr="00E7070D">
        <w:t xml:space="preserve"> to hold the state object. You’ll see why the</w:t>
      </w:r>
      <w:r w:rsidR="00E7070D" w:rsidRPr="00E7070D">
        <w:t xml:space="preserve"> </w:t>
      </w:r>
      <w:r w:rsidRPr="00E7070D">
        <w:rPr>
          <w:rStyle w:val="Literal"/>
        </w:rPr>
        <w:t>Option&lt;T&gt;</w:t>
      </w:r>
      <w:r w:rsidRPr="007D4744">
        <w:rPr>
          <w:lang w:eastAsia="en-GB"/>
        </w:rPr>
        <w:t xml:space="preserve"> is necessary in a bit.</w:t>
      </w:r>
    </w:p>
    <w:p w14:paraId="2F4BDF5E" w14:textId="162890B8" w:rsidR="007D4744" w:rsidRPr="007D4744" w:rsidRDefault="00363861" w:rsidP="00363861">
      <w:pPr>
        <w:pStyle w:val="CodeLabel"/>
        <w:rPr>
          <w:lang w:eastAsia="en-GB"/>
        </w:rPr>
      </w:pPr>
      <w:del w:id="159" w:author="Audrey Doyle" w:date="2022-08-05T13:21:00Z">
        <w:r w:rsidDel="00CF5276">
          <w:rPr>
            <w:lang w:eastAsia="en-GB"/>
          </w:rPr>
          <w:delText xml:space="preserve"> </w:delText>
        </w:r>
      </w:del>
      <w:r w:rsidR="007D4744" w:rsidRPr="007D4744">
        <w:rPr>
          <w:lang w:eastAsia="en-GB"/>
        </w:rPr>
        <w:t>src/lib.rs</w:t>
      </w:r>
    </w:p>
    <w:p w14:paraId="0CC4E9DA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pub struct Post {</w:t>
      </w:r>
    </w:p>
    <w:p w14:paraId="794BF55B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state: Option&lt;Box&lt;dyn State&gt;&gt;,</w:t>
      </w:r>
    </w:p>
    <w:p w14:paraId="7210A7DB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content: String,</w:t>
      </w:r>
    </w:p>
    <w:p w14:paraId="040469E2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385EB72D" w14:textId="77777777" w:rsidR="007D4744" w:rsidRPr="007D4744" w:rsidRDefault="007D4744" w:rsidP="00363861">
      <w:pPr>
        <w:pStyle w:val="Code"/>
        <w:rPr>
          <w:lang w:eastAsia="en-GB"/>
        </w:rPr>
      </w:pPr>
    </w:p>
    <w:p w14:paraId="24A61C68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impl Post {</w:t>
      </w:r>
    </w:p>
    <w:p w14:paraId="139C7A35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pub fn new() -&gt; Post {</w:t>
      </w:r>
    </w:p>
    <w:p w14:paraId="7508EE1C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Post {</w:t>
      </w:r>
    </w:p>
    <w:p w14:paraId="72A3A47A" w14:textId="46FCBA54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</w:t>
      </w:r>
      <w:r w:rsidR="00540DA1" w:rsidRPr="00540DA1">
        <w:rPr>
          <w:rStyle w:val="CodeAnnotation"/>
        </w:rPr>
        <w:t>1</w:t>
      </w:r>
      <w:r w:rsidRPr="007D4744">
        <w:rPr>
          <w:lang w:eastAsia="en-GB"/>
        </w:rPr>
        <w:t xml:space="preserve"> state: Some(Box::new(Draft {})),</w:t>
      </w:r>
    </w:p>
    <w:p w14:paraId="0AE9C35A" w14:textId="5025C0D6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</w:t>
      </w:r>
      <w:r w:rsidR="00540DA1" w:rsidRPr="00540DA1">
        <w:rPr>
          <w:rStyle w:val="CodeAnnotation"/>
        </w:rPr>
        <w:t>2</w:t>
      </w:r>
      <w:r w:rsidRPr="007D4744">
        <w:rPr>
          <w:lang w:eastAsia="en-GB"/>
        </w:rPr>
        <w:t xml:space="preserve"> content: String::new(),</w:t>
      </w:r>
    </w:p>
    <w:p w14:paraId="44F7FDE1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}</w:t>
      </w:r>
    </w:p>
    <w:p w14:paraId="78D384B1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65965FFA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54ECE664" w14:textId="77777777" w:rsidR="007D4744" w:rsidRPr="007D4744" w:rsidRDefault="007D4744" w:rsidP="00363861">
      <w:pPr>
        <w:pStyle w:val="Code"/>
        <w:rPr>
          <w:lang w:eastAsia="en-GB"/>
        </w:rPr>
      </w:pPr>
    </w:p>
    <w:p w14:paraId="1F4F6BBD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trait State {}</w:t>
      </w:r>
    </w:p>
    <w:p w14:paraId="44E4EA3B" w14:textId="77777777" w:rsidR="007D4744" w:rsidRPr="007D4744" w:rsidRDefault="007D4744" w:rsidP="00363861">
      <w:pPr>
        <w:pStyle w:val="Code"/>
        <w:rPr>
          <w:lang w:eastAsia="en-GB"/>
        </w:rPr>
      </w:pPr>
    </w:p>
    <w:p w14:paraId="1CFAB898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struct Draft {}</w:t>
      </w:r>
    </w:p>
    <w:p w14:paraId="59886CEB" w14:textId="77777777" w:rsidR="007D4744" w:rsidRPr="007D4744" w:rsidRDefault="007D4744" w:rsidP="00363861">
      <w:pPr>
        <w:pStyle w:val="Code"/>
        <w:rPr>
          <w:lang w:eastAsia="en-GB"/>
        </w:rPr>
      </w:pPr>
    </w:p>
    <w:p w14:paraId="61C75B12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impl State for Draft {}</w:t>
      </w:r>
    </w:p>
    <w:p w14:paraId="37FDAA5D" w14:textId="4C25EDF1" w:rsidR="007D4744" w:rsidRPr="007D4744" w:rsidRDefault="007D4744" w:rsidP="00363861">
      <w:pPr>
        <w:pStyle w:val="CodeListingCaption"/>
        <w:rPr>
          <w:lang w:eastAsia="en-GB"/>
        </w:rPr>
      </w:pPr>
      <w:r w:rsidRPr="00E7070D">
        <w:t xml:space="preserve">Definition of a </w:t>
      </w:r>
      <w:r w:rsidRPr="00E7070D">
        <w:rPr>
          <w:rStyle w:val="Literal"/>
        </w:rPr>
        <w:t>Post</w:t>
      </w:r>
      <w:r w:rsidRPr="00E7070D">
        <w:t xml:space="preserve"> struct and a </w:t>
      </w:r>
      <w:r w:rsidRPr="00E7070D">
        <w:rPr>
          <w:rStyle w:val="Literal"/>
        </w:rPr>
        <w:t>new</w:t>
      </w:r>
      <w:r w:rsidRPr="00E7070D">
        <w:t xml:space="preserve"> function that creates</w:t>
      </w:r>
      <w:r w:rsidR="00E7070D" w:rsidRPr="00E7070D">
        <w:t xml:space="preserve"> </w:t>
      </w:r>
      <w:r w:rsidRPr="00E7070D">
        <w:t xml:space="preserve">a new </w:t>
      </w:r>
      <w:r w:rsidRPr="00E7070D">
        <w:rPr>
          <w:rStyle w:val="Literal"/>
        </w:rPr>
        <w:t>Post</w:t>
      </w:r>
      <w:r w:rsidRPr="00E7070D">
        <w:t xml:space="preserve"> instance, a </w:t>
      </w:r>
      <w:r w:rsidRPr="00E7070D">
        <w:rPr>
          <w:rStyle w:val="Literal"/>
        </w:rPr>
        <w:t>State</w:t>
      </w:r>
      <w:r w:rsidRPr="00E7070D">
        <w:t xml:space="preserve"> trait, and a </w:t>
      </w:r>
      <w:r w:rsidRPr="00E7070D">
        <w:rPr>
          <w:rStyle w:val="Literal"/>
        </w:rPr>
        <w:t>Draft</w:t>
      </w:r>
      <w:r w:rsidRPr="007D4744">
        <w:rPr>
          <w:lang w:eastAsia="en-GB"/>
        </w:rPr>
        <w:t xml:space="preserve"> struct</w:t>
      </w:r>
    </w:p>
    <w:p w14:paraId="197D900C" w14:textId="7DF659A0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The </w:t>
      </w:r>
      <w:r w:rsidRPr="00E7070D">
        <w:rPr>
          <w:rStyle w:val="Literal"/>
        </w:rPr>
        <w:t>State</w:t>
      </w:r>
      <w:r w:rsidRPr="00E7070D">
        <w:t xml:space="preserve"> trait defines the behavior shared by different post states. The</w:t>
      </w:r>
      <w:r w:rsidR="00E7070D" w:rsidRPr="00E7070D">
        <w:t xml:space="preserve"> </w:t>
      </w:r>
      <w:r w:rsidRPr="00E7070D">
        <w:t xml:space="preserve">state objects are </w:t>
      </w:r>
      <w:r w:rsidRPr="00E7070D">
        <w:rPr>
          <w:rStyle w:val="Literal"/>
        </w:rPr>
        <w:t>Draft</w:t>
      </w:r>
      <w:r w:rsidRPr="00E7070D">
        <w:t xml:space="preserve">, </w:t>
      </w:r>
      <w:r w:rsidRPr="00E7070D">
        <w:rPr>
          <w:rStyle w:val="Literal"/>
        </w:rPr>
        <w:t>PendingReview</w:t>
      </w:r>
      <w:r w:rsidRPr="00E7070D">
        <w:t xml:space="preserve">, and </w:t>
      </w:r>
      <w:r w:rsidRPr="00E7070D">
        <w:rPr>
          <w:rStyle w:val="Literal"/>
        </w:rPr>
        <w:t>Published</w:t>
      </w:r>
      <w:r w:rsidRPr="00E7070D">
        <w:t>, and they will all</w:t>
      </w:r>
      <w:r w:rsidR="00E7070D" w:rsidRPr="00E7070D">
        <w:t xml:space="preserve"> </w:t>
      </w:r>
      <w:r w:rsidRPr="00E7070D">
        <w:t xml:space="preserve">implement the </w:t>
      </w:r>
      <w:r w:rsidRPr="00E7070D">
        <w:rPr>
          <w:rStyle w:val="Literal"/>
        </w:rPr>
        <w:t>State</w:t>
      </w:r>
      <w:r w:rsidRPr="00E7070D">
        <w:t xml:space="preserve"> trait. For now, the trait doesn’t have any methods, and</w:t>
      </w:r>
      <w:r w:rsidR="00E7070D" w:rsidRPr="00E7070D">
        <w:t xml:space="preserve"> </w:t>
      </w:r>
      <w:r w:rsidRPr="00E7070D">
        <w:t xml:space="preserve">we’ll start by defining just the </w:t>
      </w:r>
      <w:r w:rsidRPr="00E7070D">
        <w:rPr>
          <w:rStyle w:val="Literal"/>
        </w:rPr>
        <w:t>Draft</w:t>
      </w:r>
      <w:r w:rsidRPr="007D4744">
        <w:rPr>
          <w:lang w:eastAsia="en-GB"/>
        </w:rPr>
        <w:t xml:space="preserve"> state because that is the state we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want a post to start in.</w:t>
      </w:r>
    </w:p>
    <w:p w14:paraId="010BE32C" w14:textId="6C2C587C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When we create a new </w:t>
      </w:r>
      <w:r w:rsidRPr="00E7070D">
        <w:rPr>
          <w:rStyle w:val="Literal"/>
        </w:rPr>
        <w:t>Post</w:t>
      </w:r>
      <w:r w:rsidRPr="00E7070D">
        <w:t xml:space="preserve">, we set its </w:t>
      </w:r>
      <w:r w:rsidRPr="00E7070D">
        <w:rPr>
          <w:rStyle w:val="Literal"/>
        </w:rPr>
        <w:t>state</w:t>
      </w:r>
      <w:r w:rsidRPr="00E7070D">
        <w:t xml:space="preserve"> field to a </w:t>
      </w:r>
      <w:r w:rsidRPr="00E7070D">
        <w:rPr>
          <w:rStyle w:val="Literal"/>
        </w:rPr>
        <w:t>Some</w:t>
      </w:r>
      <w:r w:rsidRPr="00E7070D">
        <w:t xml:space="preserve"> value that</w:t>
      </w:r>
      <w:r w:rsidR="00E7070D" w:rsidRPr="00E7070D">
        <w:t xml:space="preserve"> </w:t>
      </w:r>
      <w:r w:rsidRPr="00E7070D">
        <w:t xml:space="preserve">holds a </w:t>
      </w:r>
      <w:r w:rsidRPr="00E7070D">
        <w:rPr>
          <w:rStyle w:val="Literal"/>
        </w:rPr>
        <w:t>Box</w:t>
      </w:r>
      <w:r w:rsidRPr="00E7070D">
        <w:t xml:space="preserve"> </w:t>
      </w:r>
      <w:r w:rsidR="00540DA1" w:rsidRPr="00540DA1">
        <w:rPr>
          <w:rStyle w:val="CodeAnnotation"/>
        </w:rPr>
        <w:t>1</w:t>
      </w:r>
      <w:r w:rsidRPr="00E7070D">
        <w:t xml:space="preserve">. This </w:t>
      </w:r>
      <w:r w:rsidRPr="00E7070D">
        <w:rPr>
          <w:rStyle w:val="Literal"/>
        </w:rPr>
        <w:t>Box</w:t>
      </w:r>
      <w:r w:rsidRPr="00E7070D">
        <w:t xml:space="preserve"> points to a new instance of the </w:t>
      </w:r>
      <w:r w:rsidRPr="00E7070D">
        <w:rPr>
          <w:rStyle w:val="Literal"/>
        </w:rPr>
        <w:t>Draft</w:t>
      </w:r>
      <w:r w:rsidRPr="00E7070D">
        <w:t xml:space="preserve"> struct.</w:t>
      </w:r>
      <w:r w:rsidR="00E7070D" w:rsidRPr="00E7070D">
        <w:t xml:space="preserve"> </w:t>
      </w:r>
      <w:r w:rsidRPr="00E7070D">
        <w:t xml:space="preserve">This ensures </w:t>
      </w:r>
      <w:ins w:id="160" w:author="Audrey Doyle" w:date="2022-08-05T13:22:00Z">
        <w:r w:rsidR="00CF5276">
          <w:t xml:space="preserve">that </w:t>
        </w:r>
      </w:ins>
      <w:r w:rsidRPr="00E7070D">
        <w:t xml:space="preserve">whenever we create a new instance of </w:t>
      </w:r>
      <w:r w:rsidRPr="00E7070D">
        <w:rPr>
          <w:rStyle w:val="Literal"/>
        </w:rPr>
        <w:t>Post</w:t>
      </w:r>
      <w:r w:rsidRPr="00E7070D">
        <w:t>, it will start out as</w:t>
      </w:r>
      <w:r w:rsidR="00E7070D" w:rsidRPr="00E7070D">
        <w:t xml:space="preserve"> </w:t>
      </w:r>
      <w:r w:rsidRPr="00E7070D">
        <w:t xml:space="preserve">a draft. Because the </w:t>
      </w:r>
      <w:r w:rsidRPr="00E7070D">
        <w:rPr>
          <w:rStyle w:val="Literal"/>
        </w:rPr>
        <w:t>state</w:t>
      </w:r>
      <w:r w:rsidRPr="00E7070D">
        <w:t xml:space="preserve"> field of </w:t>
      </w:r>
      <w:r w:rsidRPr="00E7070D">
        <w:rPr>
          <w:rStyle w:val="Literal"/>
        </w:rPr>
        <w:t>Post</w:t>
      </w:r>
      <w:r w:rsidRPr="00E7070D">
        <w:t xml:space="preserve"> is private, there is no way to</w:t>
      </w:r>
      <w:r w:rsidR="00E7070D" w:rsidRPr="00E7070D">
        <w:t xml:space="preserve"> </w:t>
      </w:r>
      <w:r w:rsidRPr="00E7070D">
        <w:t xml:space="preserve">create a </w:t>
      </w:r>
      <w:r w:rsidRPr="00E7070D">
        <w:rPr>
          <w:rStyle w:val="Literal"/>
        </w:rPr>
        <w:t>Post</w:t>
      </w:r>
      <w:r w:rsidRPr="00E7070D">
        <w:t xml:space="preserve"> in any other state! In the </w:t>
      </w:r>
      <w:r w:rsidRPr="00E7070D">
        <w:rPr>
          <w:rStyle w:val="Literal"/>
        </w:rPr>
        <w:t>Post::new</w:t>
      </w:r>
      <w:r w:rsidRPr="00E7070D">
        <w:t xml:space="preserve"> function, we set the</w:t>
      </w:r>
      <w:r w:rsidR="00E7070D" w:rsidRPr="00E7070D">
        <w:t xml:space="preserve"> </w:t>
      </w:r>
      <w:r w:rsidRPr="00E7070D">
        <w:rPr>
          <w:rStyle w:val="Literal"/>
        </w:rPr>
        <w:t>content</w:t>
      </w:r>
      <w:r w:rsidRPr="00E7070D">
        <w:t xml:space="preserve"> field to a new, empty </w:t>
      </w:r>
      <w:r w:rsidRPr="00E7070D">
        <w:rPr>
          <w:rStyle w:val="Literal"/>
        </w:rPr>
        <w:t>String</w:t>
      </w:r>
      <w:r w:rsidRPr="007D4744">
        <w:rPr>
          <w:lang w:eastAsia="en-GB"/>
        </w:rPr>
        <w:t xml:space="preserve"> </w:t>
      </w:r>
      <w:r w:rsidR="00540DA1" w:rsidRPr="00540DA1">
        <w:rPr>
          <w:rStyle w:val="CodeAnnotation"/>
        </w:rPr>
        <w:t>2</w:t>
      </w:r>
      <w:r w:rsidRPr="007D4744">
        <w:rPr>
          <w:lang w:eastAsia="en-GB"/>
        </w:rPr>
        <w:t>.</w:t>
      </w:r>
    </w:p>
    <w:p w14:paraId="4016B50C" w14:textId="77777777" w:rsidR="007D4744" w:rsidRPr="007D4744" w:rsidRDefault="007D4744" w:rsidP="00E7070D">
      <w:pPr>
        <w:pStyle w:val="HeadB"/>
        <w:rPr>
          <w:lang w:eastAsia="en-GB"/>
        </w:rPr>
      </w:pPr>
      <w:bookmarkStart w:id="161" w:name="storing-the-text-of-the-post-content"/>
      <w:bookmarkStart w:id="162" w:name="_Toc106713678"/>
      <w:bookmarkEnd w:id="161"/>
      <w:r w:rsidRPr="007D4744">
        <w:rPr>
          <w:lang w:eastAsia="en-GB"/>
        </w:rPr>
        <w:t>Storing the Text of the Post Content</w:t>
      </w:r>
      <w:bookmarkEnd w:id="162"/>
    </w:p>
    <w:p w14:paraId="422C71B1" w14:textId="1F9C371A" w:rsidR="007D4744" w:rsidRPr="007D4744" w:rsidRDefault="007D4744" w:rsidP="00E7070D">
      <w:pPr>
        <w:pStyle w:val="Body"/>
        <w:rPr>
          <w:lang w:eastAsia="en-GB"/>
        </w:rPr>
      </w:pPr>
      <w:r w:rsidRPr="00E7070D">
        <w:t>We saw in Listing 17-11 that we want to be able to call a method named</w:t>
      </w:r>
      <w:r w:rsidR="00E7070D" w:rsidRPr="00E7070D">
        <w:t xml:space="preserve"> </w:t>
      </w:r>
      <w:r w:rsidRPr="00E7070D">
        <w:rPr>
          <w:rStyle w:val="Literal"/>
        </w:rPr>
        <w:t>add_text</w:t>
      </w:r>
      <w:r w:rsidRPr="00E7070D">
        <w:t xml:space="preserve"> and pass it a </w:t>
      </w:r>
      <w:r w:rsidRPr="00E7070D">
        <w:rPr>
          <w:rStyle w:val="Literal"/>
        </w:rPr>
        <w:t>&amp;str</w:t>
      </w:r>
      <w:r w:rsidRPr="00E7070D">
        <w:t xml:space="preserve"> that is then added as the text content of the</w:t>
      </w:r>
      <w:r w:rsidR="00E7070D" w:rsidRPr="00E7070D">
        <w:t xml:space="preserve"> </w:t>
      </w:r>
      <w:r w:rsidRPr="00E7070D">
        <w:t xml:space="preserve">blog post. We implement this as a method, rather than exposing the </w:t>
      </w:r>
      <w:r w:rsidRPr="00E7070D">
        <w:rPr>
          <w:rStyle w:val="Literal"/>
        </w:rPr>
        <w:t>content</w:t>
      </w:r>
      <w:r w:rsidR="00E7070D" w:rsidRPr="00E7070D">
        <w:t xml:space="preserve"> </w:t>
      </w:r>
      <w:r w:rsidRPr="00E7070D">
        <w:t xml:space="preserve">field as </w:t>
      </w:r>
      <w:r w:rsidRPr="00E7070D">
        <w:rPr>
          <w:rStyle w:val="Literal"/>
        </w:rPr>
        <w:t>pub</w:t>
      </w:r>
      <w:r w:rsidRPr="00E7070D">
        <w:t>, so that later we can implement a method that will control how</w:t>
      </w:r>
      <w:r w:rsidR="00E7070D" w:rsidRPr="00E7070D">
        <w:t xml:space="preserve"> </w:t>
      </w:r>
      <w:r w:rsidRPr="00E7070D">
        <w:t xml:space="preserve">the </w:t>
      </w:r>
      <w:r w:rsidRPr="00E7070D">
        <w:rPr>
          <w:rStyle w:val="Literal"/>
        </w:rPr>
        <w:t>content</w:t>
      </w:r>
      <w:r w:rsidRPr="00E7070D">
        <w:t xml:space="preserve"> field’s data is read. The </w:t>
      </w:r>
      <w:r w:rsidRPr="00E7070D">
        <w:rPr>
          <w:rStyle w:val="Literal"/>
        </w:rPr>
        <w:t>add_text</w:t>
      </w:r>
      <w:r w:rsidRPr="00E7070D">
        <w:t xml:space="preserve"> method is pretty</w:t>
      </w:r>
      <w:r w:rsidR="00E7070D" w:rsidRPr="00E7070D">
        <w:t xml:space="preserve"> </w:t>
      </w:r>
      <w:r w:rsidRPr="00E7070D">
        <w:t xml:space="preserve">straightforward, so let’s add the implementation in Listing 17-13 to the </w:t>
      </w:r>
      <w:r w:rsidRPr="00E7070D">
        <w:rPr>
          <w:rStyle w:val="Literal"/>
        </w:rPr>
        <w:t>impl Post</w:t>
      </w:r>
      <w:r w:rsidRPr="007D4744">
        <w:rPr>
          <w:lang w:eastAsia="en-GB"/>
        </w:rPr>
        <w:t xml:space="preserve"> block</w:t>
      </w:r>
      <w:ins w:id="163" w:author="Audrey Doyle" w:date="2022-08-05T13:22:00Z">
        <w:r w:rsidR="00CF5276">
          <w:rPr>
            <w:lang w:eastAsia="en-GB"/>
          </w:rPr>
          <w:t>.</w:t>
        </w:r>
      </w:ins>
      <w:del w:id="164" w:author="Audrey Doyle" w:date="2022-08-05T13:22:00Z">
        <w:r w:rsidRPr="007D4744" w:rsidDel="00CF5276">
          <w:rPr>
            <w:lang w:eastAsia="en-GB"/>
          </w:rPr>
          <w:delText>:</w:delText>
        </w:r>
      </w:del>
    </w:p>
    <w:p w14:paraId="3E125A8F" w14:textId="5CE2250C" w:rsidR="007D4744" w:rsidRPr="007D4744" w:rsidRDefault="00363861" w:rsidP="00363861">
      <w:pPr>
        <w:pStyle w:val="CodeLabel"/>
        <w:rPr>
          <w:lang w:eastAsia="en-GB"/>
        </w:rPr>
      </w:pPr>
      <w:del w:id="165" w:author="Audrey Doyle" w:date="2022-08-05T13:22:00Z">
        <w:r w:rsidDel="00CF5276">
          <w:rPr>
            <w:lang w:eastAsia="en-GB"/>
          </w:rPr>
          <w:delText xml:space="preserve"> </w:delText>
        </w:r>
      </w:del>
      <w:r w:rsidR="007D4744" w:rsidRPr="007D4744">
        <w:rPr>
          <w:lang w:eastAsia="en-GB"/>
        </w:rPr>
        <w:t>src/lib.rs</w:t>
      </w:r>
    </w:p>
    <w:p w14:paraId="6128EFD2" w14:textId="77777777" w:rsidR="007D4744" w:rsidRPr="001C2A21" w:rsidRDefault="007D4744" w:rsidP="00363861">
      <w:pPr>
        <w:pStyle w:val="Code"/>
        <w:rPr>
          <w:rStyle w:val="LiteralGray"/>
          <w:rPrChange w:id="166" w:author="Carol Nichols" w:date="2022-08-26T20:25:00Z">
            <w:rPr>
              <w:lang w:eastAsia="en-GB"/>
            </w:rPr>
          </w:rPrChange>
        </w:rPr>
      </w:pPr>
      <w:r w:rsidRPr="001C2A21">
        <w:rPr>
          <w:rStyle w:val="LiteralGray"/>
          <w:rPrChange w:id="167" w:author="Carol Nichols" w:date="2022-08-26T20:25:00Z">
            <w:rPr>
              <w:lang w:eastAsia="en-GB"/>
            </w:rPr>
          </w:rPrChange>
        </w:rPr>
        <w:t>impl Post {</w:t>
      </w:r>
    </w:p>
    <w:p w14:paraId="7A853D40" w14:textId="11158B00" w:rsidR="007D4744" w:rsidRPr="001C2A21" w:rsidRDefault="007D4744" w:rsidP="00363861">
      <w:pPr>
        <w:pStyle w:val="Code"/>
        <w:rPr>
          <w:rStyle w:val="LiteralGray"/>
          <w:rPrChange w:id="168" w:author="Carol Nichols" w:date="2022-08-26T20:25:00Z">
            <w:rPr>
              <w:lang w:eastAsia="en-GB"/>
            </w:rPr>
          </w:rPrChange>
        </w:rPr>
      </w:pPr>
      <w:r w:rsidRPr="001C2A21">
        <w:rPr>
          <w:rStyle w:val="LiteralGray"/>
          <w:rPrChange w:id="169" w:author="Carol Nichols" w:date="2022-08-26T20:25:00Z">
            <w:rPr>
              <w:lang w:eastAsia="en-GB"/>
            </w:rPr>
          </w:rPrChange>
        </w:rPr>
        <w:t xml:space="preserve">    </w:t>
      </w:r>
      <w:r w:rsidR="00363861" w:rsidRPr="001C2A21">
        <w:rPr>
          <w:rStyle w:val="LiteralGray"/>
          <w:rPrChange w:id="170" w:author="Carol Nichols" w:date="2022-08-26T20:25:00Z">
            <w:rPr>
              <w:rStyle w:val="LiteralItalic"/>
            </w:rPr>
          </w:rPrChange>
        </w:rPr>
        <w:t>--snip--</w:t>
      </w:r>
    </w:p>
    <w:p w14:paraId="648BCB04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pub fn add_text(&amp;mut self, text: &amp;str) {</w:t>
      </w:r>
    </w:p>
    <w:p w14:paraId="61F84193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self.content.push_str(text);</w:t>
      </w:r>
    </w:p>
    <w:p w14:paraId="0BF89E8A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5BE6CA74" w14:textId="77777777" w:rsidR="007D4744" w:rsidRPr="001C2A21" w:rsidRDefault="007D4744" w:rsidP="00363861">
      <w:pPr>
        <w:pStyle w:val="Code"/>
        <w:rPr>
          <w:rStyle w:val="LiteralGray"/>
          <w:rPrChange w:id="171" w:author="Carol Nichols" w:date="2022-08-26T20:25:00Z">
            <w:rPr>
              <w:lang w:eastAsia="en-GB"/>
            </w:rPr>
          </w:rPrChange>
        </w:rPr>
      </w:pPr>
      <w:r w:rsidRPr="001C2A21">
        <w:rPr>
          <w:rStyle w:val="LiteralGray"/>
          <w:rPrChange w:id="172" w:author="Carol Nichols" w:date="2022-08-26T20:25:00Z">
            <w:rPr>
              <w:lang w:eastAsia="en-GB"/>
            </w:rPr>
          </w:rPrChange>
        </w:rPr>
        <w:t>}</w:t>
      </w:r>
    </w:p>
    <w:p w14:paraId="3FF1B86E" w14:textId="3E2C630B" w:rsidR="007D4744" w:rsidRPr="007D4744" w:rsidRDefault="007D4744" w:rsidP="00363861">
      <w:pPr>
        <w:pStyle w:val="CodeListingCaption"/>
        <w:rPr>
          <w:lang w:eastAsia="en-GB"/>
        </w:rPr>
      </w:pPr>
      <w:r w:rsidRPr="00E7070D">
        <w:t xml:space="preserve">Implementing the </w:t>
      </w:r>
      <w:r w:rsidRPr="00E7070D">
        <w:rPr>
          <w:rStyle w:val="Literal"/>
        </w:rPr>
        <w:t>add_text</w:t>
      </w:r>
      <w:r w:rsidRPr="00E7070D">
        <w:t xml:space="preserve"> method to add text to a post’s</w:t>
      </w:r>
      <w:r w:rsidR="00E7070D" w:rsidRPr="00E7070D">
        <w:t xml:space="preserve"> </w:t>
      </w:r>
      <w:r w:rsidRPr="00E7070D">
        <w:rPr>
          <w:rStyle w:val="Literal"/>
        </w:rPr>
        <w:t>content</w:t>
      </w:r>
    </w:p>
    <w:p w14:paraId="373D2A34" w14:textId="35709FC4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The </w:t>
      </w:r>
      <w:r w:rsidRPr="00E7070D">
        <w:rPr>
          <w:rStyle w:val="Literal"/>
        </w:rPr>
        <w:t>add_text</w:t>
      </w:r>
      <w:r w:rsidRPr="00E7070D">
        <w:t xml:space="preserve"> method takes a mutable reference to </w:t>
      </w:r>
      <w:r w:rsidRPr="00E7070D">
        <w:rPr>
          <w:rStyle w:val="Literal"/>
        </w:rPr>
        <w:t>self</w:t>
      </w:r>
      <w:del w:id="173" w:author="Audrey Doyle" w:date="2022-08-05T13:22:00Z">
        <w:r w:rsidRPr="00E7070D" w:rsidDel="00CF5276">
          <w:delText>,</w:delText>
        </w:r>
      </w:del>
      <w:r w:rsidRPr="00E7070D">
        <w:t xml:space="preserve"> because we’re</w:t>
      </w:r>
      <w:r w:rsidR="00E7070D" w:rsidRPr="00E7070D">
        <w:t xml:space="preserve"> </w:t>
      </w:r>
      <w:r w:rsidRPr="00E7070D">
        <w:t xml:space="preserve">changing the </w:t>
      </w:r>
      <w:r w:rsidRPr="00E7070D">
        <w:rPr>
          <w:rStyle w:val="Literal"/>
        </w:rPr>
        <w:t>Post</w:t>
      </w:r>
      <w:r w:rsidRPr="00E7070D">
        <w:t xml:space="preserve"> instance that we’re calling </w:t>
      </w:r>
      <w:r w:rsidRPr="00E7070D">
        <w:rPr>
          <w:rStyle w:val="Literal"/>
        </w:rPr>
        <w:t>add_text</w:t>
      </w:r>
      <w:r w:rsidRPr="00E7070D">
        <w:t xml:space="preserve"> on. We then call</w:t>
      </w:r>
      <w:r w:rsidR="00E7070D" w:rsidRPr="00E7070D">
        <w:t xml:space="preserve"> </w:t>
      </w:r>
      <w:r w:rsidRPr="00E7070D">
        <w:rPr>
          <w:rStyle w:val="Literal"/>
        </w:rPr>
        <w:t>push_str</w:t>
      </w:r>
      <w:r w:rsidRPr="00E7070D">
        <w:t xml:space="preserve"> on the </w:t>
      </w:r>
      <w:r w:rsidRPr="00E7070D">
        <w:rPr>
          <w:rStyle w:val="Literal"/>
        </w:rPr>
        <w:t>String</w:t>
      </w:r>
      <w:r w:rsidRPr="00E7070D">
        <w:t xml:space="preserve"> in </w:t>
      </w:r>
      <w:r w:rsidRPr="00E7070D">
        <w:rPr>
          <w:rStyle w:val="Literal"/>
        </w:rPr>
        <w:t>content</w:t>
      </w:r>
      <w:r w:rsidRPr="00E7070D">
        <w:t xml:space="preserve"> and pass the </w:t>
      </w:r>
      <w:r w:rsidRPr="00E7070D">
        <w:rPr>
          <w:rStyle w:val="Literal"/>
        </w:rPr>
        <w:t>text</w:t>
      </w:r>
      <w:r w:rsidRPr="00E7070D">
        <w:t xml:space="preserve"> argument to add to</w:t>
      </w:r>
      <w:r w:rsidR="00E7070D" w:rsidRPr="00E7070D">
        <w:t xml:space="preserve"> </w:t>
      </w:r>
      <w:r w:rsidRPr="00E7070D">
        <w:t xml:space="preserve">the saved </w:t>
      </w:r>
      <w:r w:rsidRPr="00E7070D">
        <w:rPr>
          <w:rStyle w:val="Literal"/>
        </w:rPr>
        <w:t>content</w:t>
      </w:r>
      <w:r w:rsidRPr="00E7070D">
        <w:t>. This behavior doesn’t depend on the state the post is in,</w:t>
      </w:r>
      <w:r w:rsidR="00E7070D" w:rsidRPr="00E7070D">
        <w:t xml:space="preserve"> </w:t>
      </w:r>
      <w:r w:rsidRPr="00E7070D">
        <w:t xml:space="preserve">so it’s not part of the state pattern. The </w:t>
      </w:r>
      <w:r w:rsidRPr="00E7070D">
        <w:rPr>
          <w:rStyle w:val="Literal"/>
        </w:rPr>
        <w:t>add_text</w:t>
      </w:r>
      <w:r w:rsidRPr="00E7070D">
        <w:t xml:space="preserve"> method doesn’t interact</w:t>
      </w:r>
      <w:r w:rsidR="00E7070D" w:rsidRPr="00E7070D">
        <w:t xml:space="preserve"> </w:t>
      </w:r>
      <w:r w:rsidRPr="00E7070D">
        <w:t xml:space="preserve">with the </w:t>
      </w:r>
      <w:r w:rsidRPr="00E7070D">
        <w:rPr>
          <w:rStyle w:val="Literal"/>
        </w:rPr>
        <w:t>state</w:t>
      </w:r>
      <w:r w:rsidRPr="007D4744">
        <w:rPr>
          <w:lang w:eastAsia="en-GB"/>
        </w:rPr>
        <w:t xml:space="preserve"> field at all, but it is part of the behavior we want to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support.</w:t>
      </w:r>
    </w:p>
    <w:p w14:paraId="4088E95A" w14:textId="77777777" w:rsidR="007D4744" w:rsidRPr="007D4744" w:rsidRDefault="007D4744" w:rsidP="00E7070D">
      <w:pPr>
        <w:pStyle w:val="HeadB"/>
        <w:rPr>
          <w:lang w:eastAsia="en-GB"/>
        </w:rPr>
      </w:pPr>
      <w:bookmarkStart w:id="174" w:name="ensuring-the-content-of-a-draft-post-is-"/>
      <w:bookmarkStart w:id="175" w:name="_Toc106713679"/>
      <w:bookmarkEnd w:id="174"/>
      <w:r w:rsidRPr="007D4744">
        <w:rPr>
          <w:lang w:eastAsia="en-GB"/>
        </w:rPr>
        <w:t>Ensuring the Content of a Draft Post Is Empty</w:t>
      </w:r>
      <w:bookmarkEnd w:id="175"/>
    </w:p>
    <w:p w14:paraId="5F6D0114" w14:textId="707FC8A5" w:rsidR="007D4744" w:rsidRPr="007D4744" w:rsidRDefault="007D4744" w:rsidP="00E7070D">
      <w:pPr>
        <w:pStyle w:val="Body"/>
        <w:rPr>
          <w:lang w:eastAsia="en-GB"/>
        </w:rPr>
      </w:pPr>
      <w:r w:rsidRPr="00E7070D">
        <w:t xml:space="preserve">Even after we’ve called </w:t>
      </w:r>
      <w:r w:rsidRPr="00E7070D">
        <w:rPr>
          <w:rStyle w:val="Literal"/>
        </w:rPr>
        <w:t>add_text</w:t>
      </w:r>
      <w:r w:rsidRPr="00E7070D">
        <w:t xml:space="preserve"> and added some content to our post, we still</w:t>
      </w:r>
      <w:r w:rsidR="00E7070D" w:rsidRPr="00E7070D">
        <w:t xml:space="preserve"> </w:t>
      </w:r>
      <w:r w:rsidRPr="00E7070D">
        <w:t xml:space="preserve">want the </w:t>
      </w:r>
      <w:r w:rsidRPr="00E7070D">
        <w:rPr>
          <w:rStyle w:val="Literal"/>
        </w:rPr>
        <w:t>content</w:t>
      </w:r>
      <w:r w:rsidRPr="00E7070D">
        <w:t xml:space="preserve"> method to return an empty string slice because the post is</w:t>
      </w:r>
      <w:r w:rsidR="00E7070D" w:rsidRPr="00E7070D">
        <w:t xml:space="preserve"> </w:t>
      </w:r>
      <w:r w:rsidRPr="00E7070D">
        <w:t xml:space="preserve">still in the draft state, as shown at </w:t>
      </w:r>
      <w:r w:rsidR="00540DA1" w:rsidRPr="00540DA1">
        <w:rPr>
          <w:rStyle w:val="CodeAnnotation"/>
        </w:rPr>
        <w:t>3</w:t>
      </w:r>
      <w:r w:rsidRPr="00E7070D">
        <w:t xml:space="preserve"> in Listing 17-11. For now, let’s</w:t>
      </w:r>
      <w:r w:rsidR="00E7070D" w:rsidRPr="00E7070D">
        <w:t xml:space="preserve"> </w:t>
      </w:r>
      <w:r w:rsidRPr="00E7070D">
        <w:t xml:space="preserve">implement the </w:t>
      </w:r>
      <w:r w:rsidRPr="00E7070D">
        <w:rPr>
          <w:rStyle w:val="Literal"/>
        </w:rPr>
        <w:t>content</w:t>
      </w:r>
      <w:r w:rsidRPr="007D4744">
        <w:rPr>
          <w:lang w:eastAsia="en-GB"/>
        </w:rPr>
        <w:t xml:space="preserve"> method with the simplest thing that will fulfill this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requirement: always returning an empty string slice. We’ll change this later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once we implement the ability to change a post’s state so it can be published.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So far, posts can only be in the draft state, so the post content should always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be empty. Listing 17-14 shows this placeholder implementation</w:t>
      </w:r>
      <w:ins w:id="176" w:author="Audrey Doyle" w:date="2022-08-05T13:23:00Z">
        <w:r w:rsidR="00CF5276">
          <w:rPr>
            <w:lang w:eastAsia="en-GB"/>
          </w:rPr>
          <w:t>.</w:t>
        </w:r>
      </w:ins>
      <w:del w:id="177" w:author="Audrey Doyle" w:date="2022-08-05T13:23:00Z">
        <w:r w:rsidRPr="007D4744" w:rsidDel="00CF5276">
          <w:rPr>
            <w:lang w:eastAsia="en-GB"/>
          </w:rPr>
          <w:delText>:</w:delText>
        </w:r>
      </w:del>
    </w:p>
    <w:p w14:paraId="73CF3EDE" w14:textId="0463EA8F" w:rsidR="007D4744" w:rsidRPr="007D4744" w:rsidRDefault="00363861" w:rsidP="00363861">
      <w:pPr>
        <w:pStyle w:val="CodeLabel"/>
        <w:rPr>
          <w:lang w:eastAsia="en-GB"/>
        </w:rPr>
      </w:pPr>
      <w:del w:id="178" w:author="Audrey Doyle" w:date="2022-08-05T13:23:00Z">
        <w:r w:rsidDel="00CF5276">
          <w:rPr>
            <w:lang w:eastAsia="en-GB"/>
          </w:rPr>
          <w:delText xml:space="preserve"> </w:delText>
        </w:r>
      </w:del>
      <w:r w:rsidR="007D4744" w:rsidRPr="007D4744">
        <w:rPr>
          <w:lang w:eastAsia="en-GB"/>
        </w:rPr>
        <w:t>src/lib.rs</w:t>
      </w:r>
    </w:p>
    <w:p w14:paraId="70ABCC59" w14:textId="77777777" w:rsidR="007D4744" w:rsidRPr="001C2A21" w:rsidRDefault="007D4744" w:rsidP="00363861">
      <w:pPr>
        <w:pStyle w:val="Code"/>
        <w:rPr>
          <w:rStyle w:val="LiteralGray"/>
          <w:rPrChange w:id="179" w:author="Carol Nichols" w:date="2022-08-26T20:25:00Z">
            <w:rPr>
              <w:lang w:eastAsia="en-GB"/>
            </w:rPr>
          </w:rPrChange>
        </w:rPr>
      </w:pPr>
      <w:r w:rsidRPr="001C2A21">
        <w:rPr>
          <w:rStyle w:val="LiteralGray"/>
          <w:rPrChange w:id="180" w:author="Carol Nichols" w:date="2022-08-26T20:25:00Z">
            <w:rPr>
              <w:lang w:eastAsia="en-GB"/>
            </w:rPr>
          </w:rPrChange>
        </w:rPr>
        <w:t>impl Post {</w:t>
      </w:r>
    </w:p>
    <w:p w14:paraId="09CB5C5C" w14:textId="56AC5171" w:rsidR="007D4744" w:rsidRPr="001C2A21" w:rsidRDefault="007D4744" w:rsidP="00363861">
      <w:pPr>
        <w:pStyle w:val="Code"/>
        <w:rPr>
          <w:rStyle w:val="LiteralGray"/>
          <w:rPrChange w:id="181" w:author="Carol Nichols" w:date="2022-08-26T20:25:00Z">
            <w:rPr>
              <w:lang w:eastAsia="en-GB"/>
            </w:rPr>
          </w:rPrChange>
        </w:rPr>
      </w:pPr>
      <w:r w:rsidRPr="001C2A21">
        <w:rPr>
          <w:rStyle w:val="LiteralGray"/>
          <w:rPrChange w:id="182" w:author="Carol Nichols" w:date="2022-08-26T20:25:00Z">
            <w:rPr>
              <w:lang w:eastAsia="en-GB"/>
            </w:rPr>
          </w:rPrChange>
        </w:rPr>
        <w:t xml:space="preserve">    </w:t>
      </w:r>
      <w:r w:rsidR="00363861" w:rsidRPr="001C2A21">
        <w:rPr>
          <w:rStyle w:val="LiteralGray"/>
          <w:rPrChange w:id="183" w:author="Carol Nichols" w:date="2022-08-26T20:25:00Z">
            <w:rPr>
              <w:rStyle w:val="LiteralItalic"/>
            </w:rPr>
          </w:rPrChange>
        </w:rPr>
        <w:t>--snip--</w:t>
      </w:r>
    </w:p>
    <w:p w14:paraId="59A2E9CC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pub fn content(&amp;self) -&gt; &amp;str {</w:t>
      </w:r>
    </w:p>
    <w:p w14:paraId="59F00FAC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""</w:t>
      </w:r>
    </w:p>
    <w:p w14:paraId="69962E25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41753A87" w14:textId="77777777" w:rsidR="007D4744" w:rsidRPr="001C2A21" w:rsidRDefault="007D4744" w:rsidP="00363861">
      <w:pPr>
        <w:pStyle w:val="Code"/>
        <w:rPr>
          <w:rStyle w:val="LiteralGray"/>
          <w:rPrChange w:id="184" w:author="Carol Nichols" w:date="2022-08-26T20:25:00Z">
            <w:rPr>
              <w:lang w:eastAsia="en-GB"/>
            </w:rPr>
          </w:rPrChange>
        </w:rPr>
      </w:pPr>
      <w:r w:rsidRPr="001C2A21">
        <w:rPr>
          <w:rStyle w:val="LiteralGray"/>
          <w:rPrChange w:id="185" w:author="Carol Nichols" w:date="2022-08-26T20:25:00Z">
            <w:rPr>
              <w:lang w:eastAsia="en-GB"/>
            </w:rPr>
          </w:rPrChange>
        </w:rPr>
        <w:t>}</w:t>
      </w:r>
    </w:p>
    <w:p w14:paraId="495314E6" w14:textId="0E3B390D" w:rsidR="007D4744" w:rsidRPr="007D4744" w:rsidRDefault="007D4744" w:rsidP="00363861">
      <w:pPr>
        <w:pStyle w:val="CodeListingCaption"/>
        <w:rPr>
          <w:lang w:eastAsia="en-GB"/>
        </w:rPr>
      </w:pPr>
      <w:r w:rsidRPr="00E7070D">
        <w:t xml:space="preserve">Adding a placeholder implementation for the </w:t>
      </w:r>
      <w:r w:rsidRPr="00E7070D">
        <w:rPr>
          <w:rStyle w:val="Literal"/>
        </w:rPr>
        <w:t>content</w:t>
      </w:r>
      <w:r w:rsidRPr="00E7070D">
        <w:t xml:space="preserve"> method on</w:t>
      </w:r>
      <w:r w:rsidR="00E7070D" w:rsidRPr="00E7070D">
        <w:t xml:space="preserve"> </w:t>
      </w:r>
      <w:r w:rsidRPr="00E7070D">
        <w:rPr>
          <w:rStyle w:val="Literal"/>
        </w:rPr>
        <w:t>Post</w:t>
      </w:r>
      <w:r w:rsidRPr="007D4744">
        <w:rPr>
          <w:lang w:eastAsia="en-GB"/>
        </w:rPr>
        <w:t xml:space="preserve"> that always returns an empty string slice</w:t>
      </w:r>
    </w:p>
    <w:p w14:paraId="13559CD1" w14:textId="212EBC05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With this added </w:t>
      </w:r>
      <w:r w:rsidRPr="00E7070D">
        <w:rPr>
          <w:rStyle w:val="Literal"/>
        </w:rPr>
        <w:t>content</w:t>
      </w:r>
      <w:r w:rsidRPr="007D4744">
        <w:rPr>
          <w:lang w:eastAsia="en-GB"/>
        </w:rPr>
        <w:t xml:space="preserve"> method, everything in Listing 17-11 up to the line at</w:t>
      </w:r>
      <w:r w:rsidR="00E7070D">
        <w:rPr>
          <w:lang w:eastAsia="en-GB"/>
        </w:rPr>
        <w:t xml:space="preserve"> </w:t>
      </w:r>
      <w:r w:rsidR="00540DA1" w:rsidRPr="00540DA1">
        <w:rPr>
          <w:rStyle w:val="CodeAnnotation"/>
        </w:rPr>
        <w:t>3</w:t>
      </w:r>
      <w:r w:rsidRPr="007D4744">
        <w:rPr>
          <w:lang w:eastAsia="en-GB"/>
        </w:rPr>
        <w:t xml:space="preserve"> works as intended.</w:t>
      </w:r>
    </w:p>
    <w:p w14:paraId="566DA88F" w14:textId="25292554" w:rsidR="007D4744" w:rsidRPr="007D4744" w:rsidRDefault="007D4744" w:rsidP="00E7070D">
      <w:pPr>
        <w:pStyle w:val="HeadB"/>
        <w:rPr>
          <w:lang w:eastAsia="en-GB"/>
        </w:rPr>
      </w:pPr>
      <w:bookmarkStart w:id="186" w:name="requesting-a-review-of-the-post-changes-"/>
      <w:bookmarkStart w:id="187" w:name="_Toc106713680"/>
      <w:bookmarkEnd w:id="186"/>
      <w:r w:rsidRPr="007D4744">
        <w:rPr>
          <w:lang w:eastAsia="en-GB"/>
        </w:rPr>
        <w:t>Requesting a Review</w:t>
      </w:r>
      <w:del w:id="188" w:author="Carol Nichols" w:date="2022-08-26T20:04:00Z">
        <w:r w:rsidRPr="007D4744" w:rsidDel="006E682A">
          <w:rPr>
            <w:lang w:eastAsia="en-GB"/>
          </w:rPr>
          <w:delText xml:space="preserve"> </w:delText>
        </w:r>
      </w:del>
      <w:del w:id="189" w:author="Audrey Doyle" w:date="2022-08-05T13:24:00Z">
        <w:r w:rsidRPr="007D4744" w:rsidDel="00CF5276">
          <w:rPr>
            <w:lang w:eastAsia="en-GB"/>
          </w:rPr>
          <w:delText>of</w:delText>
        </w:r>
      </w:del>
      <w:ins w:id="190" w:author="Carol Nichols" w:date="2022-08-26T20:04:00Z">
        <w:r w:rsidR="00A92BA7">
          <w:rPr>
            <w:lang w:eastAsia="en-GB"/>
          </w:rPr>
          <w:t xml:space="preserve"> Changes the</w:t>
        </w:r>
      </w:ins>
      <w:del w:id="191" w:author="Audrey Doyle" w:date="2022-08-05T13:24:00Z">
        <w:r w:rsidRPr="007D4744" w:rsidDel="00CF5276">
          <w:rPr>
            <w:lang w:eastAsia="en-GB"/>
          </w:rPr>
          <w:delText xml:space="preserve"> </w:delText>
        </w:r>
      </w:del>
      <w:ins w:id="192" w:author="Audrey Doyle" w:date="2022-08-05T13:24:00Z">
        <w:del w:id="193" w:author="Carol Nichols" w:date="2022-08-26T20:04:00Z">
          <w:r w:rsidR="00CF5276" w:rsidDel="006E682A">
            <w:rPr>
              <w:lang w:eastAsia="en-GB"/>
            </w:rPr>
            <w:delText>If</w:delText>
          </w:r>
          <w:r w:rsidR="00CF5276" w:rsidRPr="007D4744" w:rsidDel="00A92BA7">
            <w:rPr>
              <w:lang w:eastAsia="en-GB"/>
            </w:rPr>
            <w:delText xml:space="preserve"> </w:delText>
          </w:r>
        </w:del>
      </w:ins>
      <w:del w:id="194" w:author="Carol Nichols" w:date="2022-08-26T20:04:00Z">
        <w:r w:rsidRPr="007D4744" w:rsidDel="00A92BA7">
          <w:rPr>
            <w:lang w:eastAsia="en-GB"/>
          </w:rPr>
          <w:delText>the</w:delText>
        </w:r>
      </w:del>
      <w:r w:rsidRPr="007D4744">
        <w:rPr>
          <w:lang w:eastAsia="en-GB"/>
        </w:rPr>
        <w:t xml:space="preserve"> Post</w:t>
      </w:r>
      <w:ins w:id="195" w:author="Carol Nichols" w:date="2022-08-26T20:05:00Z">
        <w:r w:rsidR="00A92BA7" w:rsidRPr="007D4744">
          <w:rPr>
            <w:lang w:eastAsia="en-GB"/>
          </w:rPr>
          <w:t>’</w:t>
        </w:r>
      </w:ins>
      <w:ins w:id="196" w:author="Carol Nichols" w:date="2022-08-26T20:04:00Z">
        <w:r w:rsidR="00A92BA7">
          <w:rPr>
            <w:lang w:eastAsia="en-GB"/>
          </w:rPr>
          <w:t>s</w:t>
        </w:r>
      </w:ins>
      <w:del w:id="197" w:author="Carol Nichols" w:date="2022-08-26T20:04:00Z">
        <w:r w:rsidRPr="007D4744" w:rsidDel="00A92BA7">
          <w:rPr>
            <w:lang w:eastAsia="en-GB"/>
          </w:rPr>
          <w:delText xml:space="preserve"> Changes Its</w:delText>
        </w:r>
      </w:del>
      <w:r w:rsidRPr="007D4744">
        <w:rPr>
          <w:lang w:eastAsia="en-GB"/>
        </w:rPr>
        <w:t xml:space="preserve"> State</w:t>
      </w:r>
      <w:bookmarkEnd w:id="187"/>
    </w:p>
    <w:p w14:paraId="47E85D5A" w14:textId="0755836F" w:rsidR="007D4744" w:rsidRPr="007D4744" w:rsidRDefault="007D4744" w:rsidP="00E7070D">
      <w:pPr>
        <w:pStyle w:val="Body"/>
        <w:rPr>
          <w:lang w:eastAsia="en-GB"/>
        </w:rPr>
      </w:pPr>
      <w:r w:rsidRPr="00E7070D">
        <w:t>Next, we need to add functionality to request a review of a post, which should</w:t>
      </w:r>
      <w:r w:rsidR="00E7070D" w:rsidRPr="00E7070D">
        <w:t xml:space="preserve"> </w:t>
      </w:r>
      <w:r w:rsidRPr="00E7070D">
        <w:t xml:space="preserve">change its state from </w:t>
      </w:r>
      <w:r w:rsidRPr="00E7070D">
        <w:rPr>
          <w:rStyle w:val="Literal"/>
        </w:rPr>
        <w:t>Draft</w:t>
      </w:r>
      <w:r w:rsidRPr="00E7070D">
        <w:t xml:space="preserve"> to </w:t>
      </w:r>
      <w:r w:rsidRPr="00E7070D">
        <w:rPr>
          <w:rStyle w:val="Literal"/>
        </w:rPr>
        <w:t>PendingReview</w:t>
      </w:r>
      <w:r w:rsidRPr="007D4744">
        <w:rPr>
          <w:lang w:eastAsia="en-GB"/>
        </w:rPr>
        <w:t>. Listing 17-15 shows this code</w:t>
      </w:r>
      <w:ins w:id="198" w:author="Audrey Doyle" w:date="2022-08-05T13:24:00Z">
        <w:r w:rsidR="00CF5276">
          <w:rPr>
            <w:lang w:eastAsia="en-GB"/>
          </w:rPr>
          <w:t>.</w:t>
        </w:r>
      </w:ins>
      <w:del w:id="199" w:author="Audrey Doyle" w:date="2022-08-05T13:24:00Z">
        <w:r w:rsidRPr="007D4744" w:rsidDel="00CF5276">
          <w:rPr>
            <w:lang w:eastAsia="en-GB"/>
          </w:rPr>
          <w:delText>:</w:delText>
        </w:r>
      </w:del>
    </w:p>
    <w:p w14:paraId="385212A6" w14:textId="5364D339" w:rsidR="007D4744" w:rsidRPr="007D4744" w:rsidRDefault="00363861" w:rsidP="00363861">
      <w:pPr>
        <w:pStyle w:val="CodeLabel"/>
        <w:rPr>
          <w:lang w:eastAsia="en-GB"/>
        </w:rPr>
      </w:pPr>
      <w:del w:id="200" w:author="Audrey Doyle" w:date="2022-08-05T13:24:00Z">
        <w:r w:rsidDel="00CF5276">
          <w:rPr>
            <w:lang w:eastAsia="en-GB"/>
          </w:rPr>
          <w:delText xml:space="preserve"> </w:delText>
        </w:r>
      </w:del>
      <w:r w:rsidR="007D4744" w:rsidRPr="007D4744">
        <w:rPr>
          <w:lang w:eastAsia="en-GB"/>
        </w:rPr>
        <w:t>src/lib.rs</w:t>
      </w:r>
    </w:p>
    <w:p w14:paraId="3FA232B0" w14:textId="77777777" w:rsidR="007D4744" w:rsidRPr="00B56992" w:rsidRDefault="007D4744" w:rsidP="00E85BB1">
      <w:pPr>
        <w:pStyle w:val="Code"/>
        <w:rPr>
          <w:rStyle w:val="LiteralGray"/>
          <w:rPrChange w:id="201" w:author="Carol Nichols" w:date="2022-08-26T20:26:00Z">
            <w:rPr>
              <w:lang w:eastAsia="en-GB"/>
            </w:rPr>
          </w:rPrChange>
        </w:rPr>
      </w:pPr>
      <w:r w:rsidRPr="00B56992">
        <w:rPr>
          <w:rStyle w:val="LiteralGray"/>
          <w:rPrChange w:id="202" w:author="Carol Nichols" w:date="2022-08-26T20:26:00Z">
            <w:rPr>
              <w:lang w:eastAsia="en-GB"/>
            </w:rPr>
          </w:rPrChange>
        </w:rPr>
        <w:t>impl Post {</w:t>
      </w:r>
    </w:p>
    <w:p w14:paraId="4C7F4F3F" w14:textId="6D76E89C" w:rsidR="007D4744" w:rsidRPr="00B56992" w:rsidRDefault="007D4744" w:rsidP="00E85BB1">
      <w:pPr>
        <w:pStyle w:val="Code"/>
        <w:rPr>
          <w:rStyle w:val="LiteralGray"/>
          <w:rPrChange w:id="203" w:author="Carol Nichols" w:date="2022-08-26T20:26:00Z">
            <w:rPr>
              <w:rStyle w:val="LiteralItalic"/>
            </w:rPr>
          </w:rPrChange>
        </w:rPr>
      </w:pPr>
      <w:r w:rsidRPr="00B56992">
        <w:rPr>
          <w:rStyle w:val="LiteralGray"/>
          <w:rPrChange w:id="204" w:author="Carol Nichols" w:date="2022-08-26T20:26:00Z">
            <w:rPr>
              <w:rFonts w:cs="TheSansMonoCondensed-Italic"/>
              <w:i/>
              <w:iCs/>
              <w:color w:val="3366FF"/>
              <w:lang w:eastAsia="en-GB"/>
            </w:rPr>
          </w:rPrChange>
        </w:rPr>
        <w:t xml:space="preserve">    </w:t>
      </w:r>
      <w:r w:rsidRPr="00B56992">
        <w:rPr>
          <w:rStyle w:val="LiteralGray"/>
          <w:rPrChange w:id="205" w:author="Carol Nichols" w:date="2022-08-26T20:26:00Z">
            <w:rPr>
              <w:rStyle w:val="LiteralItalic"/>
            </w:rPr>
          </w:rPrChange>
        </w:rPr>
        <w:t>--snip--</w:t>
      </w:r>
    </w:p>
    <w:p w14:paraId="4B0FFE66" w14:textId="31E282FE" w:rsidR="007D4744" w:rsidRPr="007D4744" w:rsidRDefault="007D4744" w:rsidP="00E85BB1">
      <w:pPr>
        <w:pStyle w:val="Code"/>
        <w:rPr>
          <w:lang w:eastAsia="en-GB"/>
        </w:rPr>
      </w:pPr>
      <w:r w:rsidRPr="007D4744">
        <w:rPr>
          <w:lang w:eastAsia="en-GB"/>
        </w:rPr>
        <w:t xml:space="preserve">  </w:t>
      </w:r>
      <w:r w:rsidR="00540DA1" w:rsidRPr="00540DA1">
        <w:rPr>
          <w:rStyle w:val="CodeAnnotation"/>
        </w:rPr>
        <w:t>1</w:t>
      </w:r>
      <w:r w:rsidRPr="007D4744">
        <w:rPr>
          <w:lang w:eastAsia="en-GB"/>
        </w:rPr>
        <w:t xml:space="preserve"> pub fn request_review(&amp;mut self) {</w:t>
      </w:r>
    </w:p>
    <w:p w14:paraId="3F9F7914" w14:textId="6B276059" w:rsidR="007D4744" w:rsidRPr="007D4744" w:rsidRDefault="007D4744" w:rsidP="00E85BB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</w:t>
      </w:r>
      <w:r w:rsidR="00540DA1" w:rsidRPr="00540DA1">
        <w:rPr>
          <w:rStyle w:val="CodeAnnotation"/>
        </w:rPr>
        <w:t>2</w:t>
      </w:r>
      <w:r w:rsidRPr="007D4744">
        <w:rPr>
          <w:lang w:eastAsia="en-GB"/>
        </w:rPr>
        <w:t xml:space="preserve"> if let Some(s) = self.state.take() {</w:t>
      </w:r>
    </w:p>
    <w:p w14:paraId="63F4CEED" w14:textId="2C80E2B6" w:rsidR="007D4744" w:rsidRPr="007D4744" w:rsidRDefault="007D4744" w:rsidP="00E85BB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</w:t>
      </w:r>
      <w:r w:rsidR="00540DA1" w:rsidRPr="00540DA1">
        <w:rPr>
          <w:rStyle w:val="CodeAnnotation"/>
        </w:rPr>
        <w:t>3</w:t>
      </w:r>
      <w:r w:rsidRPr="007D4744">
        <w:rPr>
          <w:lang w:eastAsia="en-GB"/>
        </w:rPr>
        <w:t xml:space="preserve"> self.state = Some(s.request_review())</w:t>
      </w:r>
    </w:p>
    <w:p w14:paraId="41B3520F" w14:textId="77777777" w:rsidR="007D4744" w:rsidRPr="007D4744" w:rsidRDefault="007D4744" w:rsidP="00E85BB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}</w:t>
      </w:r>
    </w:p>
    <w:p w14:paraId="175FDBE0" w14:textId="77777777" w:rsidR="007D4744" w:rsidRPr="007D4744" w:rsidRDefault="007D4744" w:rsidP="00E85BB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5382CC5B" w14:textId="77777777" w:rsidR="007D4744" w:rsidRPr="007D4744" w:rsidRDefault="007D4744" w:rsidP="00E85BB1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5BE6B0CC" w14:textId="77777777" w:rsidR="007D4744" w:rsidRPr="007D4744" w:rsidRDefault="007D4744" w:rsidP="00E85BB1">
      <w:pPr>
        <w:pStyle w:val="Code"/>
        <w:rPr>
          <w:lang w:eastAsia="en-GB"/>
        </w:rPr>
      </w:pPr>
    </w:p>
    <w:p w14:paraId="3C1977F9" w14:textId="77777777" w:rsidR="007D4744" w:rsidRPr="007D4744" w:rsidRDefault="007D4744" w:rsidP="00E85BB1">
      <w:pPr>
        <w:pStyle w:val="Code"/>
        <w:rPr>
          <w:lang w:eastAsia="en-GB"/>
        </w:rPr>
      </w:pPr>
      <w:r w:rsidRPr="007D4744">
        <w:rPr>
          <w:lang w:eastAsia="en-GB"/>
        </w:rPr>
        <w:t>trait State {</w:t>
      </w:r>
    </w:p>
    <w:p w14:paraId="381C5A95" w14:textId="23B21A72" w:rsidR="007D4744" w:rsidRPr="007D4744" w:rsidRDefault="007D4744" w:rsidP="00E85BB1">
      <w:pPr>
        <w:pStyle w:val="Code"/>
        <w:rPr>
          <w:lang w:eastAsia="en-GB"/>
        </w:rPr>
      </w:pPr>
      <w:r w:rsidRPr="007D4744">
        <w:rPr>
          <w:lang w:eastAsia="en-GB"/>
        </w:rPr>
        <w:t xml:space="preserve">  </w:t>
      </w:r>
      <w:r w:rsidR="00540DA1" w:rsidRPr="00540DA1">
        <w:rPr>
          <w:rStyle w:val="CodeAnnotation"/>
        </w:rPr>
        <w:t>4</w:t>
      </w:r>
      <w:r w:rsidRPr="007D4744">
        <w:rPr>
          <w:lang w:eastAsia="en-GB"/>
        </w:rPr>
        <w:t xml:space="preserve"> fn request_review(self: Box&lt;Self&gt;) -&gt; Box&lt;dyn State&gt;;</w:t>
      </w:r>
    </w:p>
    <w:p w14:paraId="32CBD8C7" w14:textId="77777777" w:rsidR="007D4744" w:rsidRPr="007D4744" w:rsidRDefault="007D4744" w:rsidP="00E85BB1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51480B2E" w14:textId="77777777" w:rsidR="007D4744" w:rsidRPr="007D4744" w:rsidRDefault="007D4744" w:rsidP="00E85BB1">
      <w:pPr>
        <w:pStyle w:val="Code"/>
        <w:rPr>
          <w:lang w:eastAsia="en-GB"/>
        </w:rPr>
      </w:pPr>
    </w:p>
    <w:p w14:paraId="53E1C917" w14:textId="77777777" w:rsidR="007D4744" w:rsidRPr="00B56992" w:rsidRDefault="007D4744" w:rsidP="00E85BB1">
      <w:pPr>
        <w:pStyle w:val="Code"/>
        <w:rPr>
          <w:rStyle w:val="LiteralGray"/>
          <w:rPrChange w:id="206" w:author="Carol Nichols" w:date="2022-08-26T20:26:00Z">
            <w:rPr>
              <w:lang w:eastAsia="en-GB"/>
            </w:rPr>
          </w:rPrChange>
        </w:rPr>
      </w:pPr>
      <w:r w:rsidRPr="00B56992">
        <w:rPr>
          <w:rStyle w:val="LiteralGray"/>
          <w:rPrChange w:id="207" w:author="Carol Nichols" w:date="2022-08-26T20:26:00Z">
            <w:rPr>
              <w:lang w:eastAsia="en-GB"/>
            </w:rPr>
          </w:rPrChange>
        </w:rPr>
        <w:t>struct Draft {}</w:t>
      </w:r>
    </w:p>
    <w:p w14:paraId="17EC47FB" w14:textId="77777777" w:rsidR="007D4744" w:rsidRPr="007D4744" w:rsidRDefault="007D4744" w:rsidP="00E85BB1">
      <w:pPr>
        <w:pStyle w:val="Code"/>
        <w:rPr>
          <w:lang w:eastAsia="en-GB"/>
        </w:rPr>
      </w:pPr>
    </w:p>
    <w:p w14:paraId="5E922CBE" w14:textId="77777777" w:rsidR="007D4744" w:rsidRPr="007D4744" w:rsidRDefault="007D4744" w:rsidP="00E85BB1">
      <w:pPr>
        <w:pStyle w:val="Code"/>
        <w:rPr>
          <w:lang w:eastAsia="en-GB"/>
        </w:rPr>
      </w:pPr>
      <w:r w:rsidRPr="007D4744">
        <w:rPr>
          <w:lang w:eastAsia="en-GB"/>
        </w:rPr>
        <w:t>impl State for Draft {</w:t>
      </w:r>
    </w:p>
    <w:p w14:paraId="28CB5695" w14:textId="77777777" w:rsidR="007D4744" w:rsidRPr="007D4744" w:rsidRDefault="007D4744" w:rsidP="00E85BB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fn request_review(self: Box&lt;Self&gt;) -&gt; Box&lt;dyn State&gt; {</w:t>
      </w:r>
    </w:p>
    <w:p w14:paraId="1BC558A4" w14:textId="4C769A74" w:rsidR="007D4744" w:rsidRPr="007D4744" w:rsidRDefault="007D4744" w:rsidP="00E85BB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</w:t>
      </w:r>
      <w:r w:rsidR="00540DA1" w:rsidRPr="00540DA1">
        <w:rPr>
          <w:rStyle w:val="CodeAnnotation"/>
        </w:rPr>
        <w:t>5</w:t>
      </w:r>
      <w:r w:rsidRPr="007D4744">
        <w:rPr>
          <w:lang w:eastAsia="en-GB"/>
        </w:rPr>
        <w:t xml:space="preserve"> Box::new(PendingReview {})</w:t>
      </w:r>
    </w:p>
    <w:p w14:paraId="7CE63C21" w14:textId="77777777" w:rsidR="007D4744" w:rsidRPr="007D4744" w:rsidRDefault="007D4744" w:rsidP="00E85BB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279DB2CE" w14:textId="77777777" w:rsidR="007D4744" w:rsidRPr="007D4744" w:rsidRDefault="007D4744" w:rsidP="00E85BB1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67E14334" w14:textId="77777777" w:rsidR="007D4744" w:rsidRPr="007D4744" w:rsidRDefault="007D4744" w:rsidP="00E85BB1">
      <w:pPr>
        <w:pStyle w:val="Code"/>
        <w:rPr>
          <w:lang w:eastAsia="en-GB"/>
        </w:rPr>
      </w:pPr>
    </w:p>
    <w:p w14:paraId="47DC0ED6" w14:textId="77777777" w:rsidR="007D4744" w:rsidRPr="007D4744" w:rsidRDefault="007D4744" w:rsidP="00E85BB1">
      <w:pPr>
        <w:pStyle w:val="Code"/>
        <w:rPr>
          <w:lang w:eastAsia="en-GB"/>
        </w:rPr>
      </w:pPr>
      <w:r w:rsidRPr="007D4744">
        <w:rPr>
          <w:lang w:eastAsia="en-GB"/>
        </w:rPr>
        <w:t>struct PendingReview {}</w:t>
      </w:r>
    </w:p>
    <w:p w14:paraId="603205A0" w14:textId="77777777" w:rsidR="007D4744" w:rsidRPr="007D4744" w:rsidRDefault="007D4744" w:rsidP="00E85BB1">
      <w:pPr>
        <w:pStyle w:val="Code"/>
        <w:rPr>
          <w:lang w:eastAsia="en-GB"/>
        </w:rPr>
      </w:pPr>
    </w:p>
    <w:p w14:paraId="7A0EBBD0" w14:textId="77777777" w:rsidR="007D4744" w:rsidRPr="007D4744" w:rsidRDefault="007D4744" w:rsidP="00E85BB1">
      <w:pPr>
        <w:pStyle w:val="Code"/>
        <w:rPr>
          <w:lang w:eastAsia="en-GB"/>
        </w:rPr>
      </w:pPr>
      <w:r w:rsidRPr="007D4744">
        <w:rPr>
          <w:lang w:eastAsia="en-GB"/>
        </w:rPr>
        <w:t>impl State for PendingReview {</w:t>
      </w:r>
    </w:p>
    <w:p w14:paraId="224821F6" w14:textId="77777777" w:rsidR="007D4744" w:rsidRPr="007D4744" w:rsidRDefault="007D4744" w:rsidP="00E85BB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fn request_review(self: Box&lt;Self&gt;) -&gt; Box&lt;dyn State&gt; {</w:t>
      </w:r>
    </w:p>
    <w:p w14:paraId="444B9689" w14:textId="72B2287B" w:rsidR="007D4744" w:rsidRPr="007D4744" w:rsidRDefault="007D4744" w:rsidP="00E85BB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</w:t>
      </w:r>
      <w:r w:rsidR="00540DA1" w:rsidRPr="00540DA1">
        <w:rPr>
          <w:rStyle w:val="CodeAnnotation"/>
        </w:rPr>
        <w:t>6</w:t>
      </w:r>
      <w:r w:rsidRPr="007D4744">
        <w:rPr>
          <w:lang w:eastAsia="en-GB"/>
        </w:rPr>
        <w:t xml:space="preserve"> self</w:t>
      </w:r>
    </w:p>
    <w:p w14:paraId="22DADA24" w14:textId="77777777" w:rsidR="007D4744" w:rsidRPr="007D4744" w:rsidRDefault="007D4744" w:rsidP="00E85BB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40EF5EC9" w14:textId="77777777" w:rsidR="007D4744" w:rsidRPr="007D4744" w:rsidRDefault="007D4744" w:rsidP="00E85BB1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3A141857" w14:textId="08321212" w:rsidR="007D4744" w:rsidRPr="007D4744" w:rsidRDefault="007D4744" w:rsidP="00363861">
      <w:pPr>
        <w:pStyle w:val="CodeListingCaption"/>
        <w:rPr>
          <w:lang w:eastAsia="en-GB"/>
        </w:rPr>
      </w:pPr>
      <w:r w:rsidRPr="00E7070D">
        <w:t xml:space="preserve">Implementing </w:t>
      </w:r>
      <w:r w:rsidRPr="00E7070D">
        <w:rPr>
          <w:rStyle w:val="Literal"/>
        </w:rPr>
        <w:t>request_review</w:t>
      </w:r>
      <w:r w:rsidRPr="00E7070D">
        <w:t xml:space="preserve"> methods on </w:t>
      </w:r>
      <w:r w:rsidRPr="00E7070D">
        <w:rPr>
          <w:rStyle w:val="Literal"/>
        </w:rPr>
        <w:t>Post</w:t>
      </w:r>
      <w:r w:rsidRPr="00E7070D">
        <w:t xml:space="preserve"> and the </w:t>
      </w:r>
      <w:r w:rsidRPr="00E7070D">
        <w:rPr>
          <w:rStyle w:val="Literal"/>
        </w:rPr>
        <w:t>State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trait</w:t>
      </w:r>
    </w:p>
    <w:p w14:paraId="2FF69AD9" w14:textId="450F66CB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We give </w:t>
      </w:r>
      <w:r w:rsidRPr="00E7070D">
        <w:rPr>
          <w:rStyle w:val="Literal"/>
        </w:rPr>
        <w:t>Post</w:t>
      </w:r>
      <w:r w:rsidRPr="00E7070D">
        <w:t xml:space="preserve"> a public method named </w:t>
      </w:r>
      <w:r w:rsidRPr="00E7070D">
        <w:rPr>
          <w:rStyle w:val="Literal"/>
        </w:rPr>
        <w:t>request_review</w:t>
      </w:r>
      <w:r w:rsidRPr="00E7070D">
        <w:t xml:space="preserve"> that will take a mutable</w:t>
      </w:r>
      <w:r w:rsidR="00E7070D" w:rsidRPr="00E7070D">
        <w:t xml:space="preserve"> </w:t>
      </w:r>
      <w:r w:rsidRPr="00E7070D">
        <w:t xml:space="preserve">reference to </w:t>
      </w:r>
      <w:r w:rsidRPr="00E7070D">
        <w:rPr>
          <w:rStyle w:val="Literal"/>
        </w:rPr>
        <w:t>self</w:t>
      </w:r>
      <w:r w:rsidRPr="00E7070D">
        <w:t xml:space="preserve"> </w:t>
      </w:r>
      <w:r w:rsidR="00540DA1" w:rsidRPr="00540DA1">
        <w:rPr>
          <w:rStyle w:val="CodeAnnotation"/>
        </w:rPr>
        <w:t>1</w:t>
      </w:r>
      <w:r w:rsidRPr="00E7070D">
        <w:t xml:space="preserve">. Then we call an internal </w:t>
      </w:r>
      <w:r w:rsidRPr="00E7070D">
        <w:rPr>
          <w:rStyle w:val="Literal"/>
        </w:rPr>
        <w:t>request_review</w:t>
      </w:r>
      <w:r w:rsidRPr="00E7070D">
        <w:t xml:space="preserve"> method on</w:t>
      </w:r>
      <w:r w:rsidR="00E7070D" w:rsidRPr="00E7070D">
        <w:t xml:space="preserve"> </w:t>
      </w:r>
      <w:r w:rsidRPr="00E7070D">
        <w:t xml:space="preserve">the current state of </w:t>
      </w:r>
      <w:r w:rsidRPr="00E7070D">
        <w:rPr>
          <w:rStyle w:val="Literal"/>
        </w:rPr>
        <w:t>Post</w:t>
      </w:r>
      <w:r w:rsidRPr="00E7070D">
        <w:t xml:space="preserve"> </w:t>
      </w:r>
      <w:r w:rsidR="00540DA1" w:rsidRPr="00540DA1">
        <w:rPr>
          <w:rStyle w:val="CodeAnnotation"/>
        </w:rPr>
        <w:t>3</w:t>
      </w:r>
      <w:r w:rsidRPr="00E7070D">
        <w:t xml:space="preserve">, and this second </w:t>
      </w:r>
      <w:r w:rsidRPr="00E7070D">
        <w:rPr>
          <w:rStyle w:val="Literal"/>
        </w:rPr>
        <w:t>request_review</w:t>
      </w:r>
      <w:r w:rsidRPr="007D4744">
        <w:rPr>
          <w:lang w:eastAsia="en-GB"/>
        </w:rPr>
        <w:t xml:space="preserve"> method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consumes the current state and returns a new state.</w:t>
      </w:r>
    </w:p>
    <w:p w14:paraId="229F371F" w14:textId="7F36296D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We add the </w:t>
      </w:r>
      <w:r w:rsidRPr="00E7070D">
        <w:rPr>
          <w:rStyle w:val="Literal"/>
        </w:rPr>
        <w:t>request_review</w:t>
      </w:r>
      <w:r w:rsidRPr="00E7070D">
        <w:t xml:space="preserve"> method to the </w:t>
      </w:r>
      <w:r w:rsidRPr="00E7070D">
        <w:rPr>
          <w:rStyle w:val="Literal"/>
        </w:rPr>
        <w:t>State</w:t>
      </w:r>
      <w:r w:rsidRPr="00E7070D">
        <w:t xml:space="preserve"> trait </w:t>
      </w:r>
      <w:r w:rsidR="00540DA1" w:rsidRPr="00540DA1">
        <w:rPr>
          <w:rStyle w:val="CodeAnnotation"/>
        </w:rPr>
        <w:t>4</w:t>
      </w:r>
      <w:r w:rsidRPr="00E7070D">
        <w:t>; all types that</w:t>
      </w:r>
      <w:r w:rsidR="00E7070D" w:rsidRPr="00E7070D">
        <w:t xml:space="preserve"> </w:t>
      </w:r>
      <w:r w:rsidRPr="00E7070D">
        <w:t xml:space="preserve">implement the trait will now need to implement the </w:t>
      </w:r>
      <w:r w:rsidRPr="00E7070D">
        <w:rPr>
          <w:rStyle w:val="Literal"/>
        </w:rPr>
        <w:t>request_review</w:t>
      </w:r>
      <w:r w:rsidRPr="00E7070D">
        <w:t xml:space="preserve"> method.</w:t>
      </w:r>
      <w:r w:rsidR="00E7070D" w:rsidRPr="00E7070D">
        <w:t xml:space="preserve"> </w:t>
      </w:r>
      <w:r w:rsidRPr="00E7070D">
        <w:t xml:space="preserve">Note that rather than having </w:t>
      </w:r>
      <w:r w:rsidRPr="00E7070D">
        <w:rPr>
          <w:rStyle w:val="Literal"/>
        </w:rPr>
        <w:t>self</w:t>
      </w:r>
      <w:r w:rsidRPr="00E7070D">
        <w:t xml:space="preserve">, </w:t>
      </w:r>
      <w:r w:rsidRPr="00E7070D">
        <w:rPr>
          <w:rStyle w:val="Literal"/>
        </w:rPr>
        <w:t>&amp;self</w:t>
      </w:r>
      <w:r w:rsidRPr="00E7070D">
        <w:t xml:space="preserve">, or </w:t>
      </w:r>
      <w:r w:rsidRPr="00E7070D">
        <w:rPr>
          <w:rStyle w:val="Literal"/>
        </w:rPr>
        <w:t>&amp;mut self</w:t>
      </w:r>
      <w:r w:rsidRPr="00E7070D">
        <w:t xml:space="preserve"> as the first</w:t>
      </w:r>
      <w:r w:rsidR="00E7070D" w:rsidRPr="00E7070D">
        <w:t xml:space="preserve"> </w:t>
      </w:r>
      <w:r w:rsidRPr="00E7070D">
        <w:t xml:space="preserve">parameter of the method, we have </w:t>
      </w:r>
      <w:r w:rsidRPr="00E7070D">
        <w:rPr>
          <w:rStyle w:val="Literal"/>
        </w:rPr>
        <w:t>self: Box&lt;Self&gt;</w:t>
      </w:r>
      <w:r w:rsidRPr="00E7070D">
        <w:t>. This syntax means the</w:t>
      </w:r>
      <w:r w:rsidR="00E7070D" w:rsidRPr="00E7070D">
        <w:t xml:space="preserve"> </w:t>
      </w:r>
      <w:r w:rsidRPr="00E7070D">
        <w:t xml:space="preserve">method is only valid when called on a </w:t>
      </w:r>
      <w:r w:rsidRPr="00E7070D">
        <w:rPr>
          <w:rStyle w:val="Literal"/>
        </w:rPr>
        <w:t>Box</w:t>
      </w:r>
      <w:r w:rsidRPr="00E7070D">
        <w:t xml:space="preserve"> holding the type. This syntax takes</w:t>
      </w:r>
      <w:r w:rsidR="00E7070D" w:rsidRPr="00E7070D">
        <w:t xml:space="preserve"> </w:t>
      </w:r>
      <w:r w:rsidRPr="00E7070D">
        <w:t xml:space="preserve">ownership of </w:t>
      </w:r>
      <w:r w:rsidRPr="00E7070D">
        <w:rPr>
          <w:rStyle w:val="Literal"/>
        </w:rPr>
        <w:t>Box&lt;Self&gt;</w:t>
      </w:r>
      <w:r w:rsidRPr="00E7070D">
        <w:t>, invalidating the old state so the state value of the</w:t>
      </w:r>
      <w:r w:rsidR="00E7070D" w:rsidRPr="00E7070D">
        <w:t xml:space="preserve"> </w:t>
      </w:r>
      <w:r w:rsidRPr="00E7070D">
        <w:rPr>
          <w:rStyle w:val="Literal"/>
        </w:rPr>
        <w:t>Post</w:t>
      </w:r>
      <w:r w:rsidRPr="007D4744">
        <w:rPr>
          <w:lang w:eastAsia="en-GB"/>
        </w:rPr>
        <w:t xml:space="preserve"> can transform into a new state.</w:t>
      </w:r>
    </w:p>
    <w:p w14:paraId="51127441" w14:textId="604C2E00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To consume the old state, the </w:t>
      </w:r>
      <w:r w:rsidRPr="00E7070D">
        <w:rPr>
          <w:rStyle w:val="Literal"/>
        </w:rPr>
        <w:t>request_review</w:t>
      </w:r>
      <w:r w:rsidRPr="00E7070D">
        <w:t xml:space="preserve"> method needs to take ownership</w:t>
      </w:r>
      <w:r w:rsidR="00E7070D" w:rsidRPr="00E7070D">
        <w:t xml:space="preserve"> </w:t>
      </w:r>
      <w:r w:rsidRPr="00E7070D">
        <w:t xml:space="preserve">of the state value. This is where the </w:t>
      </w:r>
      <w:r w:rsidRPr="00E7070D">
        <w:rPr>
          <w:rStyle w:val="Literal"/>
        </w:rPr>
        <w:t>Option</w:t>
      </w:r>
      <w:r w:rsidRPr="00E7070D">
        <w:t xml:space="preserve"> in the </w:t>
      </w:r>
      <w:r w:rsidRPr="00E7070D">
        <w:rPr>
          <w:rStyle w:val="Literal"/>
        </w:rPr>
        <w:t>state</w:t>
      </w:r>
      <w:r w:rsidRPr="00E7070D">
        <w:t xml:space="preserve"> field of </w:t>
      </w:r>
      <w:r w:rsidRPr="00E7070D">
        <w:rPr>
          <w:rStyle w:val="Literal"/>
        </w:rPr>
        <w:t>Post</w:t>
      </w:r>
      <w:r w:rsidR="00E7070D" w:rsidRPr="00E7070D">
        <w:t xml:space="preserve"> </w:t>
      </w:r>
      <w:r w:rsidRPr="00E7070D">
        <w:t xml:space="preserve">comes in: we call the </w:t>
      </w:r>
      <w:r w:rsidRPr="00E7070D">
        <w:rPr>
          <w:rStyle w:val="Literal"/>
        </w:rPr>
        <w:t>take</w:t>
      </w:r>
      <w:r w:rsidRPr="00E7070D">
        <w:t xml:space="preserve"> method to take the </w:t>
      </w:r>
      <w:r w:rsidRPr="00E7070D">
        <w:rPr>
          <w:rStyle w:val="Literal"/>
        </w:rPr>
        <w:t>Some</w:t>
      </w:r>
      <w:r w:rsidRPr="00E7070D">
        <w:t xml:space="preserve"> value out of the </w:t>
      </w:r>
      <w:r w:rsidRPr="00E7070D">
        <w:rPr>
          <w:rStyle w:val="Literal"/>
        </w:rPr>
        <w:t>state</w:t>
      </w:r>
      <w:r w:rsidR="00E7070D" w:rsidRPr="00E7070D">
        <w:t xml:space="preserve"> </w:t>
      </w:r>
      <w:r w:rsidRPr="00E7070D">
        <w:t xml:space="preserve">field and leave a </w:t>
      </w:r>
      <w:r w:rsidRPr="00E7070D">
        <w:rPr>
          <w:rStyle w:val="Literal"/>
        </w:rPr>
        <w:t>None</w:t>
      </w:r>
      <w:r w:rsidRPr="00E7070D">
        <w:t xml:space="preserve"> in its place</w:t>
      </w:r>
      <w:del w:id="208" w:author="Audrey Doyle" w:date="2022-08-05T13:25:00Z">
        <w:r w:rsidRPr="00E7070D" w:rsidDel="000C4A87">
          <w:delText>,</w:delText>
        </w:r>
      </w:del>
      <w:r w:rsidRPr="00E7070D">
        <w:t xml:space="preserve"> because Rust doesn’t let us have</w:t>
      </w:r>
      <w:r w:rsidR="00E7070D" w:rsidRPr="00E7070D">
        <w:t xml:space="preserve"> </w:t>
      </w:r>
      <w:r w:rsidRPr="00E7070D">
        <w:t xml:space="preserve">unpopulated fields in structs </w:t>
      </w:r>
      <w:r w:rsidR="00540DA1" w:rsidRPr="00540DA1">
        <w:rPr>
          <w:rStyle w:val="CodeAnnotation"/>
        </w:rPr>
        <w:t>2</w:t>
      </w:r>
      <w:r w:rsidRPr="00E7070D">
        <w:t xml:space="preserve">. This lets us move the </w:t>
      </w:r>
      <w:r w:rsidRPr="00E7070D">
        <w:rPr>
          <w:rStyle w:val="Literal"/>
        </w:rPr>
        <w:t>state</w:t>
      </w:r>
      <w:r w:rsidRPr="00E7070D">
        <w:t xml:space="preserve"> value out of</w:t>
      </w:r>
      <w:r w:rsidR="00E7070D" w:rsidRPr="00E7070D">
        <w:t xml:space="preserve"> </w:t>
      </w:r>
      <w:r w:rsidRPr="00E7070D">
        <w:rPr>
          <w:rStyle w:val="Literal"/>
        </w:rPr>
        <w:t>Post</w:t>
      </w:r>
      <w:r w:rsidRPr="00E7070D">
        <w:t xml:space="preserve"> rather than borrowing it. Then we’ll set the post’s </w:t>
      </w:r>
      <w:r w:rsidRPr="00E7070D">
        <w:rPr>
          <w:rStyle w:val="Literal"/>
        </w:rPr>
        <w:t>state</w:t>
      </w:r>
      <w:r w:rsidRPr="007D4744">
        <w:rPr>
          <w:lang w:eastAsia="en-GB"/>
        </w:rPr>
        <w:t xml:space="preserve"> value to the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result of this operation.</w:t>
      </w:r>
    </w:p>
    <w:p w14:paraId="4C02D334" w14:textId="3A3101E6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We need to set </w:t>
      </w:r>
      <w:r w:rsidRPr="00E7070D">
        <w:rPr>
          <w:rStyle w:val="Literal"/>
        </w:rPr>
        <w:t>state</w:t>
      </w:r>
      <w:r w:rsidRPr="00E7070D">
        <w:t xml:space="preserve"> to </w:t>
      </w:r>
      <w:r w:rsidRPr="00E7070D">
        <w:rPr>
          <w:rStyle w:val="Literal"/>
        </w:rPr>
        <w:t>None</w:t>
      </w:r>
      <w:r w:rsidRPr="00E7070D">
        <w:t xml:space="preserve"> temporarily rather than setting it directly</w:t>
      </w:r>
      <w:r w:rsidR="00E7070D" w:rsidRPr="00E7070D">
        <w:t xml:space="preserve"> </w:t>
      </w:r>
      <w:r w:rsidRPr="00E7070D">
        <w:t xml:space="preserve">with code like </w:t>
      </w:r>
      <w:r w:rsidRPr="00E7070D">
        <w:rPr>
          <w:rStyle w:val="Literal"/>
        </w:rPr>
        <w:t>self.state = self.state.request_review();</w:t>
      </w:r>
      <w:r w:rsidRPr="00E7070D">
        <w:t xml:space="preserve"> to get ownership of</w:t>
      </w:r>
      <w:r w:rsidR="00E7070D" w:rsidRPr="00E7070D">
        <w:t xml:space="preserve"> </w:t>
      </w:r>
      <w:r w:rsidRPr="00E7070D">
        <w:t xml:space="preserve">the </w:t>
      </w:r>
      <w:r w:rsidRPr="00E7070D">
        <w:rPr>
          <w:rStyle w:val="Literal"/>
        </w:rPr>
        <w:t>state</w:t>
      </w:r>
      <w:r w:rsidRPr="00E7070D">
        <w:t xml:space="preserve"> value. This ensures </w:t>
      </w:r>
      <w:r w:rsidRPr="00E7070D">
        <w:rPr>
          <w:rStyle w:val="Literal"/>
        </w:rPr>
        <w:t>Post</w:t>
      </w:r>
      <w:r w:rsidRPr="00E7070D">
        <w:t xml:space="preserve"> can’t use the old </w:t>
      </w:r>
      <w:r w:rsidRPr="00E7070D">
        <w:rPr>
          <w:rStyle w:val="Literal"/>
        </w:rPr>
        <w:t>state</w:t>
      </w:r>
      <w:r w:rsidRPr="007D4744">
        <w:rPr>
          <w:lang w:eastAsia="en-GB"/>
        </w:rPr>
        <w:t xml:space="preserve"> value after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we’ve transformed it into a new state.</w:t>
      </w:r>
    </w:p>
    <w:p w14:paraId="236D59D1" w14:textId="64C24293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The </w:t>
      </w:r>
      <w:r w:rsidRPr="00E7070D">
        <w:rPr>
          <w:rStyle w:val="Literal"/>
        </w:rPr>
        <w:t>request_review</w:t>
      </w:r>
      <w:r w:rsidRPr="00E7070D">
        <w:t xml:space="preserve"> method on </w:t>
      </w:r>
      <w:r w:rsidRPr="00E7070D">
        <w:rPr>
          <w:rStyle w:val="Literal"/>
        </w:rPr>
        <w:t>Draft</w:t>
      </w:r>
      <w:r w:rsidRPr="00E7070D">
        <w:t xml:space="preserve"> returns a new, boxed instance of a new</w:t>
      </w:r>
      <w:r w:rsidR="00E7070D" w:rsidRPr="00E7070D">
        <w:t xml:space="preserve"> </w:t>
      </w:r>
      <w:r w:rsidRPr="00E7070D">
        <w:rPr>
          <w:rStyle w:val="Literal"/>
        </w:rPr>
        <w:t>PendingReview</w:t>
      </w:r>
      <w:r w:rsidRPr="00E7070D">
        <w:t xml:space="preserve"> struct </w:t>
      </w:r>
      <w:r w:rsidR="00540DA1" w:rsidRPr="00540DA1">
        <w:rPr>
          <w:rStyle w:val="CodeAnnotation"/>
        </w:rPr>
        <w:t>5</w:t>
      </w:r>
      <w:r w:rsidRPr="00E7070D">
        <w:t>, which represents the state when a post is waiting</w:t>
      </w:r>
      <w:r w:rsidR="00E7070D" w:rsidRPr="00E7070D">
        <w:t xml:space="preserve"> </w:t>
      </w:r>
      <w:r w:rsidRPr="00E7070D">
        <w:t xml:space="preserve">for a review. The </w:t>
      </w:r>
      <w:r w:rsidRPr="00E7070D">
        <w:rPr>
          <w:rStyle w:val="Literal"/>
        </w:rPr>
        <w:t>PendingReview</w:t>
      </w:r>
      <w:r w:rsidRPr="00E7070D">
        <w:t xml:space="preserve"> struct also implements the </w:t>
      </w:r>
      <w:r w:rsidRPr="00E7070D">
        <w:rPr>
          <w:rStyle w:val="Literal"/>
        </w:rPr>
        <w:t>request_review</w:t>
      </w:r>
      <w:r w:rsidR="00E7070D" w:rsidRPr="00E7070D">
        <w:t xml:space="preserve"> </w:t>
      </w:r>
      <w:r w:rsidRPr="00E7070D">
        <w:t xml:space="preserve">method but doesn’t do any transformations. Rather, it returns itself </w:t>
      </w:r>
      <w:r w:rsidR="00540DA1" w:rsidRPr="00540DA1">
        <w:rPr>
          <w:rStyle w:val="CodeAnnotation"/>
        </w:rPr>
        <w:t>6</w:t>
      </w:r>
      <w:del w:id="209" w:author="Audrey Doyle" w:date="2022-08-05T13:26:00Z">
        <w:r w:rsidRPr="00E7070D" w:rsidDel="000C4A87">
          <w:delText>,</w:delText>
        </w:r>
      </w:del>
      <w:r w:rsidR="00E7070D" w:rsidRPr="00E7070D">
        <w:t xml:space="preserve"> </w:t>
      </w:r>
      <w:r w:rsidRPr="00E7070D">
        <w:t xml:space="preserve">because when we request a review on a post already in the </w:t>
      </w:r>
      <w:r w:rsidRPr="00E7070D">
        <w:rPr>
          <w:rStyle w:val="Literal"/>
        </w:rPr>
        <w:t>PendingReview</w:t>
      </w:r>
      <w:r w:rsidR="00E7070D" w:rsidRPr="00E7070D">
        <w:t xml:space="preserve"> </w:t>
      </w:r>
      <w:r w:rsidRPr="00E7070D">
        <w:t xml:space="preserve">state, it should stay in the </w:t>
      </w:r>
      <w:r w:rsidRPr="00E7070D">
        <w:rPr>
          <w:rStyle w:val="Literal"/>
        </w:rPr>
        <w:t>PendingReview</w:t>
      </w:r>
      <w:r w:rsidRPr="007D4744">
        <w:rPr>
          <w:lang w:eastAsia="en-GB"/>
        </w:rPr>
        <w:t xml:space="preserve"> state.</w:t>
      </w:r>
    </w:p>
    <w:p w14:paraId="351B7E4B" w14:textId="61DC5254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Now we can start seeing the advantages of the state pattern: the</w:t>
      </w:r>
      <w:r w:rsidR="00E7070D">
        <w:rPr>
          <w:lang w:eastAsia="en-GB"/>
        </w:rPr>
        <w:t xml:space="preserve"> </w:t>
      </w:r>
      <w:r w:rsidRPr="00E7070D">
        <w:rPr>
          <w:rStyle w:val="Literal"/>
        </w:rPr>
        <w:t>request_review</w:t>
      </w:r>
      <w:r w:rsidRPr="00E7070D">
        <w:t xml:space="preserve"> method on </w:t>
      </w:r>
      <w:r w:rsidRPr="00E7070D">
        <w:rPr>
          <w:rStyle w:val="Literal"/>
        </w:rPr>
        <w:t>Post</w:t>
      </w:r>
      <w:r w:rsidRPr="00E7070D">
        <w:t xml:space="preserve"> is the same no matter its </w:t>
      </w:r>
      <w:r w:rsidRPr="00E7070D">
        <w:rPr>
          <w:rStyle w:val="Literal"/>
        </w:rPr>
        <w:t>state</w:t>
      </w:r>
      <w:r w:rsidRPr="007D4744">
        <w:rPr>
          <w:lang w:eastAsia="en-GB"/>
        </w:rPr>
        <w:t xml:space="preserve"> value. Each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state is responsible for its own rules.</w:t>
      </w:r>
    </w:p>
    <w:p w14:paraId="7AC8D524" w14:textId="65390EEE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We’ll leave the </w:t>
      </w:r>
      <w:r w:rsidRPr="00E7070D">
        <w:rPr>
          <w:rStyle w:val="Literal"/>
        </w:rPr>
        <w:t>content</w:t>
      </w:r>
      <w:r w:rsidRPr="00E7070D">
        <w:t xml:space="preserve"> method on </w:t>
      </w:r>
      <w:r w:rsidRPr="00E7070D">
        <w:rPr>
          <w:rStyle w:val="Literal"/>
        </w:rPr>
        <w:t>Post</w:t>
      </w:r>
      <w:r w:rsidRPr="00E7070D">
        <w:t xml:space="preserve"> as is, returning an empty string</w:t>
      </w:r>
      <w:r w:rsidR="00E7070D" w:rsidRPr="00E7070D">
        <w:t xml:space="preserve"> </w:t>
      </w:r>
      <w:r w:rsidRPr="00E7070D">
        <w:t xml:space="preserve">slice. We can now have a </w:t>
      </w:r>
      <w:r w:rsidRPr="00E7070D">
        <w:rPr>
          <w:rStyle w:val="Literal"/>
        </w:rPr>
        <w:t>Post</w:t>
      </w:r>
      <w:r w:rsidRPr="00E7070D">
        <w:t xml:space="preserve"> in the </w:t>
      </w:r>
      <w:r w:rsidRPr="00E7070D">
        <w:rPr>
          <w:rStyle w:val="Literal"/>
        </w:rPr>
        <w:t>PendingReview</w:t>
      </w:r>
      <w:r w:rsidRPr="00E7070D">
        <w:t xml:space="preserve"> state as well as in the</w:t>
      </w:r>
      <w:r w:rsidR="00E7070D" w:rsidRPr="00E7070D">
        <w:t xml:space="preserve"> </w:t>
      </w:r>
      <w:r w:rsidRPr="00E7070D">
        <w:rPr>
          <w:rStyle w:val="Literal"/>
        </w:rPr>
        <w:t>Draft</w:t>
      </w:r>
      <w:r w:rsidRPr="00E7070D">
        <w:t xml:space="preserve"> state, but we want the same behavior in the </w:t>
      </w:r>
      <w:r w:rsidRPr="00E7070D">
        <w:rPr>
          <w:rStyle w:val="Literal"/>
        </w:rPr>
        <w:t>PendingReview</w:t>
      </w:r>
      <w:r w:rsidRPr="007D4744">
        <w:rPr>
          <w:lang w:eastAsia="en-GB"/>
        </w:rPr>
        <w:t xml:space="preserve"> state.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 xml:space="preserve">Listing 17-11 now works up to the line at </w:t>
      </w:r>
      <w:r w:rsidR="00540DA1" w:rsidRPr="00540DA1">
        <w:rPr>
          <w:rStyle w:val="CodeAnnotation"/>
        </w:rPr>
        <w:t>5</w:t>
      </w:r>
      <w:r w:rsidRPr="007D4744">
        <w:rPr>
          <w:lang w:eastAsia="en-GB"/>
        </w:rPr>
        <w:t>!</w:t>
      </w:r>
    </w:p>
    <w:p w14:paraId="05A5B460" w14:textId="77777777" w:rsidR="007D4744" w:rsidRPr="007D4744" w:rsidRDefault="007D4744" w:rsidP="00E7070D">
      <w:pPr>
        <w:pStyle w:val="HeadB"/>
        <w:rPr>
          <w:lang w:eastAsia="en-GB"/>
        </w:rPr>
      </w:pPr>
      <w:bookmarkStart w:id="210" w:name="adding-`approve`-to-change-the-behavior-"/>
      <w:bookmarkStart w:id="211" w:name="_Toc106713681"/>
      <w:bookmarkEnd w:id="210"/>
      <w:r w:rsidRPr="00E7070D">
        <w:t xml:space="preserve">Adding </w:t>
      </w:r>
      <w:r w:rsidRPr="00363861">
        <w:t>approve</w:t>
      </w:r>
      <w:r w:rsidRPr="00E7070D">
        <w:t xml:space="preserve"> to Change the Behavior of </w:t>
      </w:r>
      <w:r w:rsidRPr="00363861">
        <w:t>content</w:t>
      </w:r>
      <w:bookmarkEnd w:id="211"/>
    </w:p>
    <w:p w14:paraId="410588BD" w14:textId="4E5C9A2A" w:rsidR="007D4744" w:rsidRPr="007D4744" w:rsidRDefault="007D4744" w:rsidP="00E7070D">
      <w:pPr>
        <w:pStyle w:val="Body"/>
        <w:rPr>
          <w:lang w:eastAsia="en-GB"/>
        </w:rPr>
      </w:pPr>
      <w:r w:rsidRPr="00E7070D">
        <w:t xml:space="preserve">The </w:t>
      </w:r>
      <w:r w:rsidRPr="00E7070D">
        <w:rPr>
          <w:rStyle w:val="Literal"/>
        </w:rPr>
        <w:t>approve</w:t>
      </w:r>
      <w:r w:rsidRPr="00E7070D">
        <w:t xml:space="preserve"> method will be similar to the </w:t>
      </w:r>
      <w:r w:rsidRPr="00E7070D">
        <w:rPr>
          <w:rStyle w:val="Literal"/>
        </w:rPr>
        <w:t>request_review</w:t>
      </w:r>
      <w:r w:rsidRPr="00E7070D">
        <w:t xml:space="preserve"> method: it will</w:t>
      </w:r>
      <w:r w:rsidR="00E7070D" w:rsidRPr="00E7070D">
        <w:t xml:space="preserve"> </w:t>
      </w:r>
      <w:r w:rsidRPr="00E7070D">
        <w:t xml:space="preserve">set </w:t>
      </w:r>
      <w:r w:rsidRPr="00E7070D">
        <w:rPr>
          <w:rStyle w:val="Literal"/>
        </w:rPr>
        <w:t>state</w:t>
      </w:r>
      <w:r w:rsidRPr="007D4744">
        <w:rPr>
          <w:lang w:eastAsia="en-GB"/>
        </w:rPr>
        <w:t xml:space="preserve"> to the value that the current state says it should have when that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state is approved, as shown in Listing 17-16</w:t>
      </w:r>
      <w:ins w:id="212" w:author="Audrey Doyle" w:date="2022-08-05T13:26:00Z">
        <w:r w:rsidR="000C4A87">
          <w:rPr>
            <w:lang w:eastAsia="en-GB"/>
          </w:rPr>
          <w:t>.</w:t>
        </w:r>
      </w:ins>
      <w:del w:id="213" w:author="Audrey Doyle" w:date="2022-08-05T13:26:00Z">
        <w:r w:rsidRPr="007D4744" w:rsidDel="000C4A87">
          <w:rPr>
            <w:lang w:eastAsia="en-GB"/>
          </w:rPr>
          <w:delText>:</w:delText>
        </w:r>
      </w:del>
    </w:p>
    <w:p w14:paraId="0C5B878A" w14:textId="62F78C25" w:rsidR="007D4744" w:rsidRPr="007D4744" w:rsidRDefault="00363861" w:rsidP="00363861">
      <w:pPr>
        <w:pStyle w:val="CodeLabel"/>
        <w:rPr>
          <w:lang w:eastAsia="en-GB"/>
        </w:rPr>
      </w:pPr>
      <w:del w:id="214" w:author="Audrey Doyle" w:date="2022-08-05T13:26:00Z">
        <w:r w:rsidDel="000C4A87">
          <w:rPr>
            <w:lang w:eastAsia="en-GB"/>
          </w:rPr>
          <w:delText xml:space="preserve"> </w:delText>
        </w:r>
      </w:del>
      <w:r w:rsidR="007D4744" w:rsidRPr="007D4744">
        <w:rPr>
          <w:lang w:eastAsia="en-GB"/>
        </w:rPr>
        <w:t>src/lib.rs</w:t>
      </w:r>
    </w:p>
    <w:p w14:paraId="2E6B7A8C" w14:textId="77777777" w:rsidR="007D4744" w:rsidRPr="00B56992" w:rsidRDefault="007D4744" w:rsidP="00363861">
      <w:pPr>
        <w:pStyle w:val="Code"/>
        <w:rPr>
          <w:rStyle w:val="LiteralGray"/>
          <w:rPrChange w:id="215" w:author="Carol Nichols" w:date="2022-08-26T20:26:00Z">
            <w:rPr>
              <w:lang w:eastAsia="en-GB"/>
            </w:rPr>
          </w:rPrChange>
        </w:rPr>
      </w:pPr>
      <w:r w:rsidRPr="00B56992">
        <w:rPr>
          <w:rStyle w:val="LiteralGray"/>
          <w:rPrChange w:id="216" w:author="Carol Nichols" w:date="2022-08-26T20:26:00Z">
            <w:rPr>
              <w:lang w:eastAsia="en-GB"/>
            </w:rPr>
          </w:rPrChange>
        </w:rPr>
        <w:t>impl Post {</w:t>
      </w:r>
    </w:p>
    <w:p w14:paraId="6C491649" w14:textId="174D8FF0" w:rsidR="007D4744" w:rsidRPr="00B56992" w:rsidRDefault="007D4744" w:rsidP="00363861">
      <w:pPr>
        <w:pStyle w:val="Code"/>
        <w:rPr>
          <w:rStyle w:val="LiteralGray"/>
          <w:rPrChange w:id="217" w:author="Carol Nichols" w:date="2022-08-26T20:26:00Z">
            <w:rPr>
              <w:lang w:eastAsia="en-GB"/>
            </w:rPr>
          </w:rPrChange>
        </w:rPr>
      </w:pPr>
      <w:r w:rsidRPr="00B56992">
        <w:rPr>
          <w:rStyle w:val="LiteralGray"/>
          <w:rPrChange w:id="218" w:author="Carol Nichols" w:date="2022-08-26T20:26:00Z">
            <w:rPr>
              <w:lang w:eastAsia="en-GB"/>
            </w:rPr>
          </w:rPrChange>
        </w:rPr>
        <w:t xml:space="preserve">    </w:t>
      </w:r>
      <w:r w:rsidR="00363861" w:rsidRPr="00B56992">
        <w:rPr>
          <w:rStyle w:val="LiteralGray"/>
          <w:rPrChange w:id="219" w:author="Carol Nichols" w:date="2022-08-26T20:26:00Z">
            <w:rPr>
              <w:rStyle w:val="LiteralItalic"/>
            </w:rPr>
          </w:rPrChange>
        </w:rPr>
        <w:t>--snip--</w:t>
      </w:r>
    </w:p>
    <w:p w14:paraId="4AE8EF05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pub fn approve(&amp;mut self) {</w:t>
      </w:r>
    </w:p>
    <w:p w14:paraId="6526806F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if let Some(s) = self.state.take() {</w:t>
      </w:r>
    </w:p>
    <w:p w14:paraId="111A1890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  self.state = Some(s.approve())</w:t>
      </w:r>
    </w:p>
    <w:p w14:paraId="312D17EB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}</w:t>
      </w:r>
    </w:p>
    <w:p w14:paraId="29FB506A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2948B545" w14:textId="77777777" w:rsidR="007D4744" w:rsidRPr="00B56992" w:rsidRDefault="007D4744" w:rsidP="00363861">
      <w:pPr>
        <w:pStyle w:val="Code"/>
        <w:rPr>
          <w:rStyle w:val="LiteralGray"/>
          <w:rPrChange w:id="220" w:author="Carol Nichols" w:date="2022-08-26T20:27:00Z">
            <w:rPr>
              <w:lang w:eastAsia="en-GB"/>
            </w:rPr>
          </w:rPrChange>
        </w:rPr>
      </w:pPr>
      <w:r w:rsidRPr="00B56992">
        <w:rPr>
          <w:rStyle w:val="LiteralGray"/>
          <w:rPrChange w:id="221" w:author="Carol Nichols" w:date="2022-08-26T20:27:00Z">
            <w:rPr>
              <w:lang w:eastAsia="en-GB"/>
            </w:rPr>
          </w:rPrChange>
        </w:rPr>
        <w:t>}</w:t>
      </w:r>
    </w:p>
    <w:p w14:paraId="655EEBD6" w14:textId="77777777" w:rsidR="007D4744" w:rsidRPr="00B56992" w:rsidRDefault="007D4744" w:rsidP="00363861">
      <w:pPr>
        <w:pStyle w:val="Code"/>
        <w:rPr>
          <w:rStyle w:val="LiteralGray"/>
          <w:rPrChange w:id="222" w:author="Carol Nichols" w:date="2022-08-26T20:27:00Z">
            <w:rPr>
              <w:lang w:eastAsia="en-GB"/>
            </w:rPr>
          </w:rPrChange>
        </w:rPr>
      </w:pPr>
    </w:p>
    <w:p w14:paraId="058A4D6F" w14:textId="77777777" w:rsidR="007D4744" w:rsidRPr="00B56992" w:rsidRDefault="007D4744" w:rsidP="00363861">
      <w:pPr>
        <w:pStyle w:val="Code"/>
        <w:rPr>
          <w:rStyle w:val="LiteralGray"/>
          <w:rPrChange w:id="223" w:author="Carol Nichols" w:date="2022-08-26T20:27:00Z">
            <w:rPr>
              <w:lang w:eastAsia="en-GB"/>
            </w:rPr>
          </w:rPrChange>
        </w:rPr>
      </w:pPr>
      <w:r w:rsidRPr="00B56992">
        <w:rPr>
          <w:rStyle w:val="LiteralGray"/>
          <w:rPrChange w:id="224" w:author="Carol Nichols" w:date="2022-08-26T20:27:00Z">
            <w:rPr>
              <w:lang w:eastAsia="en-GB"/>
            </w:rPr>
          </w:rPrChange>
        </w:rPr>
        <w:t>trait State {</w:t>
      </w:r>
    </w:p>
    <w:p w14:paraId="25C942E3" w14:textId="77777777" w:rsidR="007D4744" w:rsidRPr="00B56992" w:rsidRDefault="007D4744" w:rsidP="00363861">
      <w:pPr>
        <w:pStyle w:val="Code"/>
        <w:rPr>
          <w:rStyle w:val="LiteralGray"/>
          <w:rPrChange w:id="225" w:author="Carol Nichols" w:date="2022-08-26T20:27:00Z">
            <w:rPr>
              <w:lang w:eastAsia="en-GB"/>
            </w:rPr>
          </w:rPrChange>
        </w:rPr>
      </w:pPr>
      <w:r w:rsidRPr="00B56992">
        <w:rPr>
          <w:rStyle w:val="LiteralGray"/>
          <w:rPrChange w:id="226" w:author="Carol Nichols" w:date="2022-08-26T20:27:00Z">
            <w:rPr>
              <w:lang w:eastAsia="en-GB"/>
            </w:rPr>
          </w:rPrChange>
        </w:rPr>
        <w:t xml:space="preserve">    fn request_review(self: Box&lt;Self&gt;) -&gt; Box&lt;dyn State&gt;;</w:t>
      </w:r>
    </w:p>
    <w:p w14:paraId="3517D4B5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fn approve(self: Box&lt;Self&gt;) -&gt; Box&lt;dyn State&gt;;</w:t>
      </w:r>
    </w:p>
    <w:p w14:paraId="6E480037" w14:textId="77777777" w:rsidR="007D4744" w:rsidRPr="00B56992" w:rsidRDefault="007D4744" w:rsidP="00363861">
      <w:pPr>
        <w:pStyle w:val="Code"/>
        <w:rPr>
          <w:rStyle w:val="LiteralGray"/>
          <w:rPrChange w:id="227" w:author="Carol Nichols" w:date="2022-08-26T20:27:00Z">
            <w:rPr>
              <w:lang w:eastAsia="en-GB"/>
            </w:rPr>
          </w:rPrChange>
        </w:rPr>
      </w:pPr>
      <w:r w:rsidRPr="00B56992">
        <w:rPr>
          <w:rStyle w:val="LiteralGray"/>
          <w:rPrChange w:id="228" w:author="Carol Nichols" w:date="2022-08-26T20:27:00Z">
            <w:rPr>
              <w:lang w:eastAsia="en-GB"/>
            </w:rPr>
          </w:rPrChange>
        </w:rPr>
        <w:t>}</w:t>
      </w:r>
    </w:p>
    <w:p w14:paraId="5B3D1D5D" w14:textId="77777777" w:rsidR="007D4744" w:rsidRPr="00B56992" w:rsidRDefault="007D4744" w:rsidP="00363861">
      <w:pPr>
        <w:pStyle w:val="Code"/>
        <w:rPr>
          <w:rStyle w:val="LiteralGray"/>
          <w:rPrChange w:id="229" w:author="Carol Nichols" w:date="2022-08-26T20:27:00Z">
            <w:rPr>
              <w:lang w:eastAsia="en-GB"/>
            </w:rPr>
          </w:rPrChange>
        </w:rPr>
      </w:pPr>
    </w:p>
    <w:p w14:paraId="529C5B77" w14:textId="77777777" w:rsidR="007D4744" w:rsidRPr="00B56992" w:rsidRDefault="007D4744" w:rsidP="00363861">
      <w:pPr>
        <w:pStyle w:val="Code"/>
        <w:rPr>
          <w:rStyle w:val="LiteralGray"/>
          <w:rPrChange w:id="230" w:author="Carol Nichols" w:date="2022-08-26T20:27:00Z">
            <w:rPr>
              <w:lang w:eastAsia="en-GB"/>
            </w:rPr>
          </w:rPrChange>
        </w:rPr>
      </w:pPr>
      <w:r w:rsidRPr="00B56992">
        <w:rPr>
          <w:rStyle w:val="LiteralGray"/>
          <w:rPrChange w:id="231" w:author="Carol Nichols" w:date="2022-08-26T20:27:00Z">
            <w:rPr>
              <w:lang w:eastAsia="en-GB"/>
            </w:rPr>
          </w:rPrChange>
        </w:rPr>
        <w:t>struct Draft {}</w:t>
      </w:r>
    </w:p>
    <w:p w14:paraId="536DC689" w14:textId="77777777" w:rsidR="007D4744" w:rsidRPr="00B56992" w:rsidRDefault="007D4744" w:rsidP="00363861">
      <w:pPr>
        <w:pStyle w:val="Code"/>
        <w:rPr>
          <w:rStyle w:val="LiteralGray"/>
          <w:rPrChange w:id="232" w:author="Carol Nichols" w:date="2022-08-26T20:27:00Z">
            <w:rPr>
              <w:lang w:eastAsia="en-GB"/>
            </w:rPr>
          </w:rPrChange>
        </w:rPr>
      </w:pPr>
    </w:p>
    <w:p w14:paraId="35665B99" w14:textId="77777777" w:rsidR="007D4744" w:rsidRPr="00B56992" w:rsidRDefault="007D4744" w:rsidP="00363861">
      <w:pPr>
        <w:pStyle w:val="Code"/>
        <w:rPr>
          <w:rStyle w:val="LiteralGray"/>
          <w:rPrChange w:id="233" w:author="Carol Nichols" w:date="2022-08-26T20:27:00Z">
            <w:rPr>
              <w:lang w:eastAsia="en-GB"/>
            </w:rPr>
          </w:rPrChange>
        </w:rPr>
      </w:pPr>
      <w:r w:rsidRPr="00B56992">
        <w:rPr>
          <w:rStyle w:val="LiteralGray"/>
          <w:rPrChange w:id="234" w:author="Carol Nichols" w:date="2022-08-26T20:27:00Z">
            <w:rPr>
              <w:lang w:eastAsia="en-GB"/>
            </w:rPr>
          </w:rPrChange>
        </w:rPr>
        <w:t>impl State for Draft {</w:t>
      </w:r>
    </w:p>
    <w:p w14:paraId="32D4D0A7" w14:textId="73911F8D" w:rsidR="007D4744" w:rsidRPr="00B56992" w:rsidRDefault="007D4744" w:rsidP="00363861">
      <w:pPr>
        <w:pStyle w:val="Code"/>
        <w:rPr>
          <w:rStyle w:val="LiteralGray"/>
          <w:rPrChange w:id="235" w:author="Carol Nichols" w:date="2022-08-26T20:27:00Z">
            <w:rPr>
              <w:lang w:eastAsia="en-GB"/>
            </w:rPr>
          </w:rPrChange>
        </w:rPr>
      </w:pPr>
      <w:r w:rsidRPr="00B56992">
        <w:rPr>
          <w:rStyle w:val="LiteralGray"/>
          <w:rPrChange w:id="236" w:author="Carol Nichols" w:date="2022-08-26T20:27:00Z">
            <w:rPr>
              <w:lang w:eastAsia="en-GB"/>
            </w:rPr>
          </w:rPrChange>
        </w:rPr>
        <w:t xml:space="preserve">    </w:t>
      </w:r>
      <w:r w:rsidR="00363861" w:rsidRPr="00B56992">
        <w:rPr>
          <w:rStyle w:val="LiteralGray"/>
          <w:rPrChange w:id="237" w:author="Carol Nichols" w:date="2022-08-26T20:27:00Z">
            <w:rPr>
              <w:rStyle w:val="LiteralItalic"/>
            </w:rPr>
          </w:rPrChange>
        </w:rPr>
        <w:t>--snip--</w:t>
      </w:r>
    </w:p>
    <w:p w14:paraId="295568DE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fn approve(self: Box&lt;Self&gt;) -&gt; Box&lt;dyn State&gt; {</w:t>
      </w:r>
    </w:p>
    <w:p w14:paraId="4CA4CA17" w14:textId="2FF97E1A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</w:t>
      </w:r>
      <w:r w:rsidR="00540DA1" w:rsidRPr="00540DA1">
        <w:rPr>
          <w:rStyle w:val="CodeAnnotation"/>
        </w:rPr>
        <w:t>1</w:t>
      </w:r>
      <w:r w:rsidRPr="007D4744">
        <w:rPr>
          <w:lang w:eastAsia="en-GB"/>
        </w:rPr>
        <w:t xml:space="preserve"> self</w:t>
      </w:r>
    </w:p>
    <w:p w14:paraId="68E9AC18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677C0974" w14:textId="77777777" w:rsidR="007D4744" w:rsidRPr="00B56992" w:rsidRDefault="007D4744" w:rsidP="00363861">
      <w:pPr>
        <w:pStyle w:val="Code"/>
        <w:rPr>
          <w:rStyle w:val="LiteralGray"/>
          <w:rPrChange w:id="238" w:author="Carol Nichols" w:date="2022-08-26T20:27:00Z">
            <w:rPr>
              <w:lang w:eastAsia="en-GB"/>
            </w:rPr>
          </w:rPrChange>
        </w:rPr>
      </w:pPr>
      <w:r w:rsidRPr="00B56992">
        <w:rPr>
          <w:rStyle w:val="LiteralGray"/>
          <w:rPrChange w:id="239" w:author="Carol Nichols" w:date="2022-08-26T20:27:00Z">
            <w:rPr>
              <w:lang w:eastAsia="en-GB"/>
            </w:rPr>
          </w:rPrChange>
        </w:rPr>
        <w:t>}</w:t>
      </w:r>
    </w:p>
    <w:p w14:paraId="1C83A732" w14:textId="77777777" w:rsidR="007D4744" w:rsidRPr="00B56992" w:rsidRDefault="007D4744" w:rsidP="00363861">
      <w:pPr>
        <w:pStyle w:val="Code"/>
        <w:rPr>
          <w:rStyle w:val="LiteralGray"/>
          <w:rPrChange w:id="240" w:author="Carol Nichols" w:date="2022-08-26T20:27:00Z">
            <w:rPr>
              <w:lang w:eastAsia="en-GB"/>
            </w:rPr>
          </w:rPrChange>
        </w:rPr>
      </w:pPr>
    </w:p>
    <w:p w14:paraId="01B1ECE7" w14:textId="77777777" w:rsidR="007D4744" w:rsidRPr="00B56992" w:rsidRDefault="007D4744" w:rsidP="00363861">
      <w:pPr>
        <w:pStyle w:val="Code"/>
        <w:rPr>
          <w:rStyle w:val="LiteralGray"/>
          <w:rPrChange w:id="241" w:author="Carol Nichols" w:date="2022-08-26T20:27:00Z">
            <w:rPr>
              <w:lang w:eastAsia="en-GB"/>
            </w:rPr>
          </w:rPrChange>
        </w:rPr>
      </w:pPr>
      <w:r w:rsidRPr="00B56992">
        <w:rPr>
          <w:rStyle w:val="LiteralGray"/>
          <w:rPrChange w:id="242" w:author="Carol Nichols" w:date="2022-08-26T20:27:00Z">
            <w:rPr>
              <w:lang w:eastAsia="en-GB"/>
            </w:rPr>
          </w:rPrChange>
        </w:rPr>
        <w:t>struct PendingReview {}</w:t>
      </w:r>
    </w:p>
    <w:p w14:paraId="21DA1530" w14:textId="77777777" w:rsidR="007D4744" w:rsidRPr="00B56992" w:rsidRDefault="007D4744" w:rsidP="00363861">
      <w:pPr>
        <w:pStyle w:val="Code"/>
        <w:rPr>
          <w:rStyle w:val="LiteralGray"/>
          <w:rPrChange w:id="243" w:author="Carol Nichols" w:date="2022-08-26T20:27:00Z">
            <w:rPr>
              <w:lang w:eastAsia="en-GB"/>
            </w:rPr>
          </w:rPrChange>
        </w:rPr>
      </w:pPr>
    </w:p>
    <w:p w14:paraId="466B9FEA" w14:textId="77777777" w:rsidR="007D4744" w:rsidRPr="00B56992" w:rsidRDefault="007D4744" w:rsidP="00363861">
      <w:pPr>
        <w:pStyle w:val="Code"/>
        <w:rPr>
          <w:rStyle w:val="LiteralGray"/>
          <w:rPrChange w:id="244" w:author="Carol Nichols" w:date="2022-08-26T20:27:00Z">
            <w:rPr>
              <w:lang w:eastAsia="en-GB"/>
            </w:rPr>
          </w:rPrChange>
        </w:rPr>
      </w:pPr>
      <w:r w:rsidRPr="00B56992">
        <w:rPr>
          <w:rStyle w:val="LiteralGray"/>
          <w:rPrChange w:id="245" w:author="Carol Nichols" w:date="2022-08-26T20:27:00Z">
            <w:rPr>
              <w:lang w:eastAsia="en-GB"/>
            </w:rPr>
          </w:rPrChange>
        </w:rPr>
        <w:t>impl State for PendingReview {</w:t>
      </w:r>
    </w:p>
    <w:p w14:paraId="29E2BDCF" w14:textId="04CB2E90" w:rsidR="007D4744" w:rsidRPr="00B56992" w:rsidRDefault="007D4744" w:rsidP="00363861">
      <w:pPr>
        <w:pStyle w:val="Code"/>
        <w:rPr>
          <w:rStyle w:val="LiteralGray"/>
          <w:rPrChange w:id="246" w:author="Carol Nichols" w:date="2022-08-26T20:27:00Z">
            <w:rPr>
              <w:lang w:eastAsia="en-GB"/>
            </w:rPr>
          </w:rPrChange>
        </w:rPr>
      </w:pPr>
      <w:r w:rsidRPr="00B56992">
        <w:rPr>
          <w:rStyle w:val="LiteralGray"/>
          <w:rPrChange w:id="247" w:author="Carol Nichols" w:date="2022-08-26T20:27:00Z">
            <w:rPr>
              <w:lang w:eastAsia="en-GB"/>
            </w:rPr>
          </w:rPrChange>
        </w:rPr>
        <w:t xml:space="preserve">    </w:t>
      </w:r>
      <w:r w:rsidR="00363861" w:rsidRPr="00B56992">
        <w:rPr>
          <w:rStyle w:val="LiteralGray"/>
          <w:rPrChange w:id="248" w:author="Carol Nichols" w:date="2022-08-26T20:27:00Z">
            <w:rPr>
              <w:rStyle w:val="LiteralItalic"/>
            </w:rPr>
          </w:rPrChange>
        </w:rPr>
        <w:t>--snip--</w:t>
      </w:r>
    </w:p>
    <w:p w14:paraId="7A9873F4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fn approve(self: Box&lt;Self&gt;) -&gt; Box&lt;dyn State&gt; {</w:t>
      </w:r>
    </w:p>
    <w:p w14:paraId="45A55BF7" w14:textId="49D325D0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</w:t>
      </w:r>
      <w:r w:rsidR="00540DA1" w:rsidRPr="00540DA1">
        <w:rPr>
          <w:rStyle w:val="CodeAnnotation"/>
        </w:rPr>
        <w:t>2</w:t>
      </w:r>
      <w:r w:rsidRPr="007D4744">
        <w:rPr>
          <w:lang w:eastAsia="en-GB"/>
        </w:rPr>
        <w:t xml:space="preserve"> Box::new(Published {})</w:t>
      </w:r>
    </w:p>
    <w:p w14:paraId="73C5E42D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09CF7D33" w14:textId="77777777" w:rsidR="007D4744" w:rsidRPr="00B56992" w:rsidRDefault="007D4744" w:rsidP="00363861">
      <w:pPr>
        <w:pStyle w:val="Code"/>
        <w:rPr>
          <w:rStyle w:val="LiteralGray"/>
          <w:rPrChange w:id="249" w:author="Carol Nichols" w:date="2022-08-26T20:27:00Z">
            <w:rPr>
              <w:lang w:eastAsia="en-GB"/>
            </w:rPr>
          </w:rPrChange>
        </w:rPr>
      </w:pPr>
      <w:r w:rsidRPr="00B56992">
        <w:rPr>
          <w:rStyle w:val="LiteralGray"/>
          <w:rPrChange w:id="250" w:author="Carol Nichols" w:date="2022-08-26T20:27:00Z">
            <w:rPr>
              <w:lang w:eastAsia="en-GB"/>
            </w:rPr>
          </w:rPrChange>
        </w:rPr>
        <w:t>}</w:t>
      </w:r>
    </w:p>
    <w:p w14:paraId="7802C1E6" w14:textId="77777777" w:rsidR="007D4744" w:rsidRPr="007D4744" w:rsidRDefault="007D4744" w:rsidP="00363861">
      <w:pPr>
        <w:pStyle w:val="Code"/>
        <w:rPr>
          <w:lang w:eastAsia="en-GB"/>
        </w:rPr>
      </w:pPr>
    </w:p>
    <w:p w14:paraId="1CD5937C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struct Published {}</w:t>
      </w:r>
    </w:p>
    <w:p w14:paraId="4887CA7F" w14:textId="77777777" w:rsidR="007D4744" w:rsidRPr="007D4744" w:rsidRDefault="007D4744" w:rsidP="00363861">
      <w:pPr>
        <w:pStyle w:val="Code"/>
        <w:rPr>
          <w:lang w:eastAsia="en-GB"/>
        </w:rPr>
      </w:pPr>
    </w:p>
    <w:p w14:paraId="1C704ACC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impl State for Published {</w:t>
      </w:r>
    </w:p>
    <w:p w14:paraId="1AF233BA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fn request_review(self: Box&lt;Self&gt;) -&gt; Box&lt;dyn State&gt; {</w:t>
      </w:r>
    </w:p>
    <w:p w14:paraId="58B72236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self</w:t>
      </w:r>
    </w:p>
    <w:p w14:paraId="04A861F0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4AC1F261" w14:textId="77777777" w:rsidR="007D4744" w:rsidRPr="007D4744" w:rsidRDefault="007D4744" w:rsidP="00363861">
      <w:pPr>
        <w:pStyle w:val="Code"/>
        <w:rPr>
          <w:lang w:eastAsia="en-GB"/>
        </w:rPr>
      </w:pPr>
    </w:p>
    <w:p w14:paraId="0D7C43F1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fn approve(self: Box&lt;Self&gt;) -&gt; Box&lt;dyn State&gt; {</w:t>
      </w:r>
    </w:p>
    <w:p w14:paraId="734719B6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self</w:t>
      </w:r>
    </w:p>
    <w:p w14:paraId="09B25EEB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1AF02455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09AE84E2" w14:textId="1ED6269D" w:rsidR="007D4744" w:rsidRPr="007D4744" w:rsidRDefault="007D4744" w:rsidP="00B9296F">
      <w:pPr>
        <w:pStyle w:val="CodeListingCaption"/>
        <w:rPr>
          <w:lang w:eastAsia="en-GB"/>
        </w:rPr>
      </w:pPr>
      <w:r w:rsidRPr="00E7070D">
        <w:t xml:space="preserve">Implementing the </w:t>
      </w:r>
      <w:r w:rsidRPr="00E7070D">
        <w:rPr>
          <w:rStyle w:val="Literal"/>
        </w:rPr>
        <w:t>approve</w:t>
      </w:r>
      <w:r w:rsidRPr="00E7070D">
        <w:t xml:space="preserve"> method on </w:t>
      </w:r>
      <w:r w:rsidRPr="00E7070D">
        <w:rPr>
          <w:rStyle w:val="Literal"/>
        </w:rPr>
        <w:t>Post</w:t>
      </w:r>
      <w:r w:rsidRPr="00E7070D">
        <w:t xml:space="preserve"> and the </w:t>
      </w:r>
      <w:r w:rsidRPr="00E7070D">
        <w:rPr>
          <w:rStyle w:val="Literal"/>
        </w:rPr>
        <w:t>State</w:t>
      </w:r>
      <w:r w:rsidRPr="007D4744">
        <w:rPr>
          <w:lang w:eastAsia="en-GB"/>
        </w:rPr>
        <w:t xml:space="preserve"> trait</w:t>
      </w:r>
    </w:p>
    <w:p w14:paraId="072C87D4" w14:textId="2C281A1A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We add the </w:t>
      </w:r>
      <w:r w:rsidRPr="00E7070D">
        <w:rPr>
          <w:rStyle w:val="Literal"/>
        </w:rPr>
        <w:t>approve</w:t>
      </w:r>
      <w:r w:rsidRPr="00E7070D">
        <w:t xml:space="preserve"> method to the </w:t>
      </w:r>
      <w:r w:rsidRPr="00E7070D">
        <w:rPr>
          <w:rStyle w:val="Literal"/>
        </w:rPr>
        <w:t>State</w:t>
      </w:r>
      <w:r w:rsidRPr="00E7070D">
        <w:t xml:space="preserve"> trait and add a new struct that</w:t>
      </w:r>
      <w:r w:rsidR="00E7070D" w:rsidRPr="00E7070D">
        <w:t xml:space="preserve"> </w:t>
      </w:r>
      <w:r w:rsidRPr="00E7070D">
        <w:t xml:space="preserve">implements </w:t>
      </w:r>
      <w:r w:rsidRPr="00E7070D">
        <w:rPr>
          <w:rStyle w:val="Literal"/>
        </w:rPr>
        <w:t>State</w:t>
      </w:r>
      <w:r w:rsidRPr="00E7070D">
        <w:t xml:space="preserve">, the </w:t>
      </w:r>
      <w:r w:rsidRPr="00E7070D">
        <w:rPr>
          <w:rStyle w:val="Literal"/>
        </w:rPr>
        <w:t>Published</w:t>
      </w:r>
      <w:r w:rsidRPr="007D4744">
        <w:rPr>
          <w:lang w:eastAsia="en-GB"/>
        </w:rPr>
        <w:t xml:space="preserve"> state.</w:t>
      </w:r>
    </w:p>
    <w:p w14:paraId="52638C8F" w14:textId="1280B661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Similar to the way </w:t>
      </w:r>
      <w:r w:rsidRPr="00E7070D">
        <w:rPr>
          <w:rStyle w:val="Literal"/>
        </w:rPr>
        <w:t>request_review</w:t>
      </w:r>
      <w:r w:rsidRPr="00E7070D">
        <w:t xml:space="preserve"> on </w:t>
      </w:r>
      <w:r w:rsidRPr="00E7070D">
        <w:rPr>
          <w:rStyle w:val="Literal"/>
        </w:rPr>
        <w:t>PendingReview</w:t>
      </w:r>
      <w:r w:rsidRPr="00E7070D">
        <w:t xml:space="preserve"> works, if we call the</w:t>
      </w:r>
      <w:r w:rsidR="00E7070D" w:rsidRPr="00E7070D">
        <w:t xml:space="preserve"> </w:t>
      </w:r>
      <w:r w:rsidRPr="00E7070D">
        <w:rPr>
          <w:rStyle w:val="Literal"/>
        </w:rPr>
        <w:t>approve</w:t>
      </w:r>
      <w:r w:rsidRPr="00E7070D">
        <w:t xml:space="preserve"> method on a </w:t>
      </w:r>
      <w:r w:rsidRPr="00E7070D">
        <w:rPr>
          <w:rStyle w:val="Literal"/>
        </w:rPr>
        <w:t>Draft</w:t>
      </w:r>
      <w:r w:rsidRPr="00E7070D">
        <w:t xml:space="preserve">, it will have no effect because </w:t>
      </w:r>
      <w:r w:rsidRPr="00E7070D">
        <w:rPr>
          <w:rStyle w:val="Literal"/>
        </w:rPr>
        <w:t>approve</w:t>
      </w:r>
      <w:r w:rsidRPr="00E7070D">
        <w:t xml:space="preserve"> will</w:t>
      </w:r>
      <w:r w:rsidR="00E7070D" w:rsidRPr="00E7070D">
        <w:t xml:space="preserve"> </w:t>
      </w:r>
      <w:r w:rsidRPr="00E7070D">
        <w:t xml:space="preserve">return </w:t>
      </w:r>
      <w:r w:rsidRPr="00E7070D">
        <w:rPr>
          <w:rStyle w:val="Literal"/>
        </w:rPr>
        <w:t>self</w:t>
      </w:r>
      <w:r w:rsidRPr="00E7070D">
        <w:t xml:space="preserve"> </w:t>
      </w:r>
      <w:r w:rsidR="00540DA1" w:rsidRPr="00540DA1">
        <w:rPr>
          <w:rStyle w:val="CodeAnnotation"/>
        </w:rPr>
        <w:t>1</w:t>
      </w:r>
      <w:r w:rsidRPr="00E7070D">
        <w:t xml:space="preserve">. When we call </w:t>
      </w:r>
      <w:r w:rsidRPr="00E7070D">
        <w:rPr>
          <w:rStyle w:val="Literal"/>
        </w:rPr>
        <w:t>approve</w:t>
      </w:r>
      <w:r w:rsidRPr="00E7070D">
        <w:t xml:space="preserve"> on </w:t>
      </w:r>
      <w:r w:rsidRPr="00E7070D">
        <w:rPr>
          <w:rStyle w:val="Literal"/>
        </w:rPr>
        <w:t>PendingReview</w:t>
      </w:r>
      <w:r w:rsidRPr="00E7070D">
        <w:t>, it returns a new,</w:t>
      </w:r>
      <w:r w:rsidR="00E7070D" w:rsidRPr="00E7070D">
        <w:t xml:space="preserve"> </w:t>
      </w:r>
      <w:r w:rsidRPr="00E7070D">
        <w:t xml:space="preserve">boxed instance of the </w:t>
      </w:r>
      <w:r w:rsidRPr="00E7070D">
        <w:rPr>
          <w:rStyle w:val="Literal"/>
        </w:rPr>
        <w:t>Published</w:t>
      </w:r>
      <w:r w:rsidRPr="00E7070D">
        <w:t xml:space="preserve"> struct </w:t>
      </w:r>
      <w:r w:rsidR="00540DA1" w:rsidRPr="00540DA1">
        <w:rPr>
          <w:rStyle w:val="CodeAnnotation"/>
        </w:rPr>
        <w:t>2</w:t>
      </w:r>
      <w:r w:rsidRPr="00E7070D">
        <w:t xml:space="preserve">. The </w:t>
      </w:r>
      <w:r w:rsidRPr="00E7070D">
        <w:rPr>
          <w:rStyle w:val="Literal"/>
        </w:rPr>
        <w:t>Published</w:t>
      </w:r>
      <w:r w:rsidRPr="00E7070D">
        <w:t xml:space="preserve"> struct implements</w:t>
      </w:r>
      <w:r w:rsidR="00E7070D" w:rsidRPr="00E7070D">
        <w:t xml:space="preserve"> </w:t>
      </w:r>
      <w:r w:rsidRPr="00E7070D">
        <w:t xml:space="preserve">the </w:t>
      </w:r>
      <w:r w:rsidRPr="00E7070D">
        <w:rPr>
          <w:rStyle w:val="Literal"/>
        </w:rPr>
        <w:t>State</w:t>
      </w:r>
      <w:r w:rsidRPr="00E7070D">
        <w:t xml:space="preserve"> trait, and for both the </w:t>
      </w:r>
      <w:r w:rsidRPr="00E7070D">
        <w:rPr>
          <w:rStyle w:val="Literal"/>
        </w:rPr>
        <w:t>request_review</w:t>
      </w:r>
      <w:r w:rsidRPr="00E7070D">
        <w:t xml:space="preserve"> method and the </w:t>
      </w:r>
      <w:r w:rsidRPr="00E7070D">
        <w:rPr>
          <w:rStyle w:val="Literal"/>
        </w:rPr>
        <w:t>approve</w:t>
      </w:r>
      <w:r w:rsidR="00E7070D" w:rsidRPr="00E7070D">
        <w:t xml:space="preserve"> </w:t>
      </w:r>
      <w:r w:rsidRPr="00E7070D">
        <w:t>method, it returns itself</w:t>
      </w:r>
      <w:del w:id="251" w:author="Audrey Doyle" w:date="2022-08-05T13:27:00Z">
        <w:r w:rsidRPr="00E7070D" w:rsidDel="000645D4">
          <w:delText>,</w:delText>
        </w:r>
      </w:del>
      <w:r w:rsidRPr="00E7070D">
        <w:t xml:space="preserve"> because the post should stay in the </w:t>
      </w:r>
      <w:r w:rsidRPr="00E7070D">
        <w:rPr>
          <w:rStyle w:val="Literal"/>
        </w:rPr>
        <w:t>Published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state in those cases.</w:t>
      </w:r>
    </w:p>
    <w:p w14:paraId="50141ACC" w14:textId="4DEE8A82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Now we need to update the </w:t>
      </w:r>
      <w:r w:rsidRPr="00E7070D">
        <w:rPr>
          <w:rStyle w:val="Literal"/>
        </w:rPr>
        <w:t>content</w:t>
      </w:r>
      <w:r w:rsidRPr="00E7070D">
        <w:t xml:space="preserve"> method on </w:t>
      </w:r>
      <w:r w:rsidRPr="00E7070D">
        <w:rPr>
          <w:rStyle w:val="Literal"/>
        </w:rPr>
        <w:t>Post</w:t>
      </w:r>
      <w:r w:rsidRPr="00E7070D">
        <w:t>. We want the value</w:t>
      </w:r>
      <w:r w:rsidR="00E7070D" w:rsidRPr="00E7070D">
        <w:t xml:space="preserve"> </w:t>
      </w:r>
      <w:r w:rsidRPr="00E7070D">
        <w:t xml:space="preserve">returned from </w:t>
      </w:r>
      <w:r w:rsidRPr="00E7070D">
        <w:rPr>
          <w:rStyle w:val="Literal"/>
        </w:rPr>
        <w:t>content</w:t>
      </w:r>
      <w:r w:rsidRPr="00E7070D">
        <w:t xml:space="preserve"> to depend on the current state of the </w:t>
      </w:r>
      <w:r w:rsidRPr="00E7070D">
        <w:rPr>
          <w:rStyle w:val="Literal"/>
        </w:rPr>
        <w:t>Post</w:t>
      </w:r>
      <w:r w:rsidRPr="00E7070D">
        <w:t>, so we’re</w:t>
      </w:r>
      <w:r w:rsidR="00E7070D" w:rsidRPr="00E7070D">
        <w:t xml:space="preserve"> </w:t>
      </w:r>
      <w:r w:rsidRPr="00E7070D">
        <w:t xml:space="preserve">going to have the </w:t>
      </w:r>
      <w:r w:rsidRPr="00E7070D">
        <w:rPr>
          <w:rStyle w:val="Literal"/>
        </w:rPr>
        <w:t>Post</w:t>
      </w:r>
      <w:r w:rsidRPr="00E7070D">
        <w:t xml:space="preserve"> delegate to a </w:t>
      </w:r>
      <w:r w:rsidRPr="00E7070D">
        <w:rPr>
          <w:rStyle w:val="Literal"/>
        </w:rPr>
        <w:t>content</w:t>
      </w:r>
      <w:r w:rsidRPr="00E7070D">
        <w:t xml:space="preserve"> method defined on its </w:t>
      </w:r>
      <w:r w:rsidRPr="00E7070D">
        <w:rPr>
          <w:rStyle w:val="Literal"/>
        </w:rPr>
        <w:t>state</w:t>
      </w:r>
      <w:r w:rsidRPr="007D4744">
        <w:rPr>
          <w:lang w:eastAsia="en-GB"/>
        </w:rPr>
        <w:t>,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as shown in Listing 17-17</w:t>
      </w:r>
      <w:ins w:id="252" w:author="Audrey Doyle" w:date="2022-08-05T13:27:00Z">
        <w:r w:rsidR="000645D4">
          <w:rPr>
            <w:lang w:eastAsia="en-GB"/>
          </w:rPr>
          <w:t>.</w:t>
        </w:r>
      </w:ins>
      <w:del w:id="253" w:author="Audrey Doyle" w:date="2022-08-05T13:27:00Z">
        <w:r w:rsidRPr="007D4744" w:rsidDel="000645D4">
          <w:rPr>
            <w:lang w:eastAsia="en-GB"/>
          </w:rPr>
          <w:delText>:</w:delText>
        </w:r>
      </w:del>
    </w:p>
    <w:p w14:paraId="2E54DD93" w14:textId="20C9A334" w:rsidR="007D4744" w:rsidRPr="007D4744" w:rsidRDefault="00363861" w:rsidP="00363861">
      <w:pPr>
        <w:pStyle w:val="CodeLabel"/>
        <w:rPr>
          <w:lang w:eastAsia="en-GB"/>
        </w:rPr>
      </w:pPr>
      <w:del w:id="254" w:author="Audrey Doyle" w:date="2022-08-05T13:27:00Z">
        <w:r w:rsidDel="000645D4">
          <w:rPr>
            <w:lang w:eastAsia="en-GB"/>
          </w:rPr>
          <w:delText xml:space="preserve"> </w:delText>
        </w:r>
      </w:del>
      <w:r w:rsidR="007D4744" w:rsidRPr="007D4744">
        <w:rPr>
          <w:lang w:eastAsia="en-GB"/>
        </w:rPr>
        <w:t>src/lib.rs</w:t>
      </w:r>
    </w:p>
    <w:p w14:paraId="08C52599" w14:textId="77777777" w:rsidR="007D4744" w:rsidRPr="00B56992" w:rsidRDefault="007D4744" w:rsidP="00363861">
      <w:pPr>
        <w:pStyle w:val="Code"/>
        <w:rPr>
          <w:rStyle w:val="LiteralGray"/>
          <w:rPrChange w:id="255" w:author="Carol Nichols" w:date="2022-08-26T20:27:00Z">
            <w:rPr>
              <w:lang w:eastAsia="en-GB"/>
            </w:rPr>
          </w:rPrChange>
        </w:rPr>
      </w:pPr>
      <w:r w:rsidRPr="00B56992">
        <w:rPr>
          <w:rStyle w:val="LiteralGray"/>
          <w:rPrChange w:id="256" w:author="Carol Nichols" w:date="2022-08-26T20:27:00Z">
            <w:rPr>
              <w:lang w:eastAsia="en-GB"/>
            </w:rPr>
          </w:rPrChange>
        </w:rPr>
        <w:t>impl Post {</w:t>
      </w:r>
    </w:p>
    <w:p w14:paraId="0E402638" w14:textId="21F9B354" w:rsidR="007D4744" w:rsidRPr="00B56992" w:rsidRDefault="007D4744" w:rsidP="00363861">
      <w:pPr>
        <w:pStyle w:val="Code"/>
        <w:rPr>
          <w:rStyle w:val="LiteralGray"/>
          <w:rPrChange w:id="257" w:author="Carol Nichols" w:date="2022-08-26T20:27:00Z">
            <w:rPr>
              <w:lang w:eastAsia="en-GB"/>
            </w:rPr>
          </w:rPrChange>
        </w:rPr>
      </w:pPr>
      <w:r w:rsidRPr="00B56992">
        <w:rPr>
          <w:rStyle w:val="LiteralGray"/>
          <w:rPrChange w:id="258" w:author="Carol Nichols" w:date="2022-08-26T20:27:00Z">
            <w:rPr>
              <w:lang w:eastAsia="en-GB"/>
            </w:rPr>
          </w:rPrChange>
        </w:rPr>
        <w:t xml:space="preserve">    </w:t>
      </w:r>
      <w:r w:rsidR="00363861" w:rsidRPr="00B56992">
        <w:rPr>
          <w:rStyle w:val="LiteralGray"/>
          <w:rPrChange w:id="259" w:author="Carol Nichols" w:date="2022-08-26T20:27:00Z">
            <w:rPr>
              <w:rStyle w:val="LiteralItalic"/>
            </w:rPr>
          </w:rPrChange>
        </w:rPr>
        <w:t>--snip--</w:t>
      </w:r>
    </w:p>
    <w:p w14:paraId="4E06D855" w14:textId="77777777" w:rsidR="007D4744" w:rsidRPr="00B56992" w:rsidRDefault="007D4744" w:rsidP="00363861">
      <w:pPr>
        <w:pStyle w:val="Code"/>
        <w:rPr>
          <w:rStyle w:val="LiteralGray"/>
          <w:rPrChange w:id="260" w:author="Carol Nichols" w:date="2022-08-26T20:27:00Z">
            <w:rPr>
              <w:lang w:eastAsia="en-GB"/>
            </w:rPr>
          </w:rPrChange>
        </w:rPr>
      </w:pPr>
      <w:r w:rsidRPr="00B56992">
        <w:rPr>
          <w:rStyle w:val="LiteralGray"/>
          <w:rPrChange w:id="261" w:author="Carol Nichols" w:date="2022-08-26T20:27:00Z">
            <w:rPr>
              <w:lang w:eastAsia="en-GB"/>
            </w:rPr>
          </w:rPrChange>
        </w:rPr>
        <w:t xml:space="preserve">    pub fn content(&amp;self) -&gt; &amp;str {</w:t>
      </w:r>
    </w:p>
    <w:p w14:paraId="77A6123D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self.state.as_ref().unwrap().content(self)</w:t>
      </w:r>
    </w:p>
    <w:p w14:paraId="39169470" w14:textId="77777777" w:rsidR="007D4744" w:rsidRPr="00B56992" w:rsidRDefault="007D4744" w:rsidP="00363861">
      <w:pPr>
        <w:pStyle w:val="Code"/>
        <w:rPr>
          <w:rStyle w:val="LiteralGray"/>
          <w:rPrChange w:id="262" w:author="Carol Nichols" w:date="2022-08-26T20:27:00Z">
            <w:rPr>
              <w:lang w:eastAsia="en-GB"/>
            </w:rPr>
          </w:rPrChange>
        </w:rPr>
      </w:pPr>
      <w:r w:rsidRPr="00B56992">
        <w:rPr>
          <w:rStyle w:val="LiteralGray"/>
          <w:rPrChange w:id="263" w:author="Carol Nichols" w:date="2022-08-26T20:27:00Z">
            <w:rPr>
              <w:lang w:eastAsia="en-GB"/>
            </w:rPr>
          </w:rPrChange>
        </w:rPr>
        <w:t xml:space="preserve">    }</w:t>
      </w:r>
    </w:p>
    <w:p w14:paraId="32496448" w14:textId="47646956" w:rsidR="007D4744" w:rsidRPr="00B56992" w:rsidRDefault="007D4744" w:rsidP="00363861">
      <w:pPr>
        <w:pStyle w:val="Code"/>
        <w:rPr>
          <w:rStyle w:val="LiteralGray"/>
          <w:rPrChange w:id="264" w:author="Carol Nichols" w:date="2022-08-26T20:27:00Z">
            <w:rPr>
              <w:lang w:eastAsia="en-GB"/>
            </w:rPr>
          </w:rPrChange>
        </w:rPr>
      </w:pPr>
      <w:r w:rsidRPr="00B56992">
        <w:rPr>
          <w:rStyle w:val="LiteralGray"/>
          <w:rPrChange w:id="265" w:author="Carol Nichols" w:date="2022-08-26T20:27:00Z">
            <w:rPr>
              <w:lang w:eastAsia="en-GB"/>
            </w:rPr>
          </w:rPrChange>
        </w:rPr>
        <w:t xml:space="preserve">    </w:t>
      </w:r>
      <w:r w:rsidR="00363861" w:rsidRPr="00B56992">
        <w:rPr>
          <w:rStyle w:val="LiteralGray"/>
          <w:rPrChange w:id="266" w:author="Carol Nichols" w:date="2022-08-26T20:27:00Z">
            <w:rPr>
              <w:rStyle w:val="LiteralItalic"/>
            </w:rPr>
          </w:rPrChange>
        </w:rPr>
        <w:t>--snip--</w:t>
      </w:r>
    </w:p>
    <w:p w14:paraId="4498DE98" w14:textId="77777777" w:rsidR="007D4744" w:rsidRPr="00B56992" w:rsidRDefault="007D4744" w:rsidP="00363861">
      <w:pPr>
        <w:pStyle w:val="Code"/>
        <w:rPr>
          <w:rStyle w:val="LiteralGray"/>
          <w:rPrChange w:id="267" w:author="Carol Nichols" w:date="2022-08-26T20:27:00Z">
            <w:rPr>
              <w:lang w:eastAsia="en-GB"/>
            </w:rPr>
          </w:rPrChange>
        </w:rPr>
      </w:pPr>
      <w:r w:rsidRPr="00B56992">
        <w:rPr>
          <w:rStyle w:val="LiteralGray"/>
          <w:rPrChange w:id="268" w:author="Carol Nichols" w:date="2022-08-26T20:27:00Z">
            <w:rPr>
              <w:lang w:eastAsia="en-GB"/>
            </w:rPr>
          </w:rPrChange>
        </w:rPr>
        <w:t>}</w:t>
      </w:r>
    </w:p>
    <w:p w14:paraId="37A04F27" w14:textId="06DD4CA0" w:rsidR="007D4744" w:rsidRPr="007D4744" w:rsidRDefault="007D4744" w:rsidP="00B9296F">
      <w:pPr>
        <w:pStyle w:val="CodeListingCaption"/>
        <w:rPr>
          <w:lang w:eastAsia="en-GB"/>
        </w:rPr>
      </w:pPr>
      <w:r w:rsidRPr="00E7070D">
        <w:t xml:space="preserve">Updating the </w:t>
      </w:r>
      <w:r w:rsidRPr="00E7070D">
        <w:rPr>
          <w:rStyle w:val="Literal"/>
        </w:rPr>
        <w:t>content</w:t>
      </w:r>
      <w:r w:rsidRPr="00E7070D">
        <w:t xml:space="preserve"> method on </w:t>
      </w:r>
      <w:r w:rsidRPr="00E7070D">
        <w:rPr>
          <w:rStyle w:val="Literal"/>
        </w:rPr>
        <w:t>Post</w:t>
      </w:r>
      <w:r w:rsidRPr="00E7070D">
        <w:t xml:space="preserve"> to delegate to a</w:t>
      </w:r>
      <w:r w:rsidR="00E7070D" w:rsidRPr="00E7070D">
        <w:t xml:space="preserve"> </w:t>
      </w:r>
      <w:r w:rsidRPr="00E7070D">
        <w:rPr>
          <w:rStyle w:val="Literal"/>
        </w:rPr>
        <w:t>content</w:t>
      </w:r>
      <w:r w:rsidRPr="00E7070D">
        <w:t xml:space="preserve"> method on </w:t>
      </w:r>
      <w:r w:rsidRPr="00E7070D">
        <w:rPr>
          <w:rStyle w:val="Literal"/>
        </w:rPr>
        <w:t>State</w:t>
      </w:r>
    </w:p>
    <w:p w14:paraId="1C094E28" w14:textId="76C5F43F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Because the goal is to keep all </w:t>
      </w:r>
      <w:ins w:id="269" w:author="Audrey Doyle" w:date="2022-08-05T13:28:00Z">
        <w:r w:rsidR="000645D4">
          <w:rPr>
            <w:lang w:eastAsia="en-GB"/>
          </w:rPr>
          <w:t xml:space="preserve">of </w:t>
        </w:r>
      </w:ins>
      <w:r w:rsidRPr="007D4744">
        <w:rPr>
          <w:lang w:eastAsia="en-GB"/>
        </w:rPr>
        <w:t>these rules inside the structs that implement</w:t>
      </w:r>
      <w:r w:rsidR="00E7070D">
        <w:rPr>
          <w:lang w:eastAsia="en-GB"/>
        </w:rPr>
        <w:t xml:space="preserve"> </w:t>
      </w:r>
      <w:r w:rsidRPr="00E7070D">
        <w:rPr>
          <w:rStyle w:val="Literal"/>
        </w:rPr>
        <w:t>State</w:t>
      </w:r>
      <w:r w:rsidRPr="00E7070D">
        <w:t xml:space="preserve">, we call a </w:t>
      </w:r>
      <w:r w:rsidRPr="00E7070D">
        <w:rPr>
          <w:rStyle w:val="Literal"/>
        </w:rPr>
        <w:t>content</w:t>
      </w:r>
      <w:r w:rsidRPr="00E7070D">
        <w:t xml:space="preserve"> method on the value in </w:t>
      </w:r>
      <w:r w:rsidRPr="00E7070D">
        <w:rPr>
          <w:rStyle w:val="Literal"/>
        </w:rPr>
        <w:t>state</w:t>
      </w:r>
      <w:r w:rsidRPr="00E7070D">
        <w:t xml:space="preserve"> and pass the post</w:t>
      </w:r>
      <w:r w:rsidR="00E7070D" w:rsidRPr="00E7070D">
        <w:t xml:space="preserve"> </w:t>
      </w:r>
      <w:r w:rsidRPr="00E7070D">
        <w:t xml:space="preserve">instance (that is, </w:t>
      </w:r>
      <w:r w:rsidRPr="00E7070D">
        <w:rPr>
          <w:rStyle w:val="Literal"/>
        </w:rPr>
        <w:t>self</w:t>
      </w:r>
      <w:r w:rsidRPr="00E7070D">
        <w:t>) as an argument. Then we return the value that’s</w:t>
      </w:r>
      <w:r w:rsidR="00E7070D" w:rsidRPr="00E7070D">
        <w:t xml:space="preserve"> </w:t>
      </w:r>
      <w:r w:rsidRPr="00E7070D">
        <w:t xml:space="preserve">returned from using the </w:t>
      </w:r>
      <w:r w:rsidRPr="00E7070D">
        <w:rPr>
          <w:rStyle w:val="Literal"/>
        </w:rPr>
        <w:t>content</w:t>
      </w:r>
      <w:r w:rsidRPr="00E7070D">
        <w:t xml:space="preserve"> method on the </w:t>
      </w:r>
      <w:r w:rsidRPr="00E7070D">
        <w:rPr>
          <w:rStyle w:val="Literal"/>
        </w:rPr>
        <w:t>state</w:t>
      </w:r>
      <w:r w:rsidRPr="007D4744">
        <w:rPr>
          <w:lang w:eastAsia="en-GB"/>
        </w:rPr>
        <w:t xml:space="preserve"> value.</w:t>
      </w:r>
    </w:p>
    <w:p w14:paraId="2C0816D8" w14:textId="5AA099E6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We call the </w:t>
      </w:r>
      <w:r w:rsidRPr="00E7070D">
        <w:rPr>
          <w:rStyle w:val="Literal"/>
        </w:rPr>
        <w:t>as_ref</w:t>
      </w:r>
      <w:r w:rsidRPr="00E7070D">
        <w:t xml:space="preserve"> method on the </w:t>
      </w:r>
      <w:r w:rsidRPr="00E7070D">
        <w:rPr>
          <w:rStyle w:val="Literal"/>
        </w:rPr>
        <w:t>Option</w:t>
      </w:r>
      <w:r w:rsidRPr="00E7070D">
        <w:t xml:space="preserve"> because we want a reference to the</w:t>
      </w:r>
      <w:r w:rsidR="00E7070D" w:rsidRPr="00E7070D">
        <w:t xml:space="preserve"> </w:t>
      </w:r>
      <w:r w:rsidRPr="00E7070D">
        <w:t xml:space="preserve">value inside the </w:t>
      </w:r>
      <w:r w:rsidRPr="00E7070D">
        <w:rPr>
          <w:rStyle w:val="Literal"/>
        </w:rPr>
        <w:t>Option</w:t>
      </w:r>
      <w:r w:rsidRPr="00E7070D">
        <w:t xml:space="preserve"> rather than ownership of the value. Because </w:t>
      </w:r>
      <w:r w:rsidRPr="00E7070D">
        <w:rPr>
          <w:rStyle w:val="Literal"/>
        </w:rPr>
        <w:t>state</w:t>
      </w:r>
      <w:r w:rsidR="00E7070D" w:rsidRPr="00E7070D">
        <w:t xml:space="preserve"> </w:t>
      </w:r>
      <w:r w:rsidRPr="00E7070D">
        <w:t xml:space="preserve">is an </w:t>
      </w:r>
      <w:r w:rsidRPr="00E7070D">
        <w:rPr>
          <w:rStyle w:val="Literal"/>
        </w:rPr>
        <w:t>Option&lt;Box&lt;dyn State&gt;&gt;</w:t>
      </w:r>
      <w:r w:rsidRPr="00E7070D">
        <w:t xml:space="preserve">, when we call </w:t>
      </w:r>
      <w:r w:rsidRPr="00E7070D">
        <w:rPr>
          <w:rStyle w:val="Literal"/>
        </w:rPr>
        <w:t>as_ref</w:t>
      </w:r>
      <w:r w:rsidRPr="00E7070D">
        <w:t xml:space="preserve">, an </w:t>
      </w:r>
      <w:r w:rsidRPr="00E7070D">
        <w:rPr>
          <w:rStyle w:val="Literal"/>
        </w:rPr>
        <w:t>Option&lt;&amp;Box&lt;dyn State&gt;&gt;</w:t>
      </w:r>
      <w:r w:rsidRPr="00E7070D">
        <w:t xml:space="preserve"> is returned. If we didn’t call </w:t>
      </w:r>
      <w:r w:rsidRPr="00E7070D">
        <w:rPr>
          <w:rStyle w:val="Literal"/>
        </w:rPr>
        <w:t>as_ref</w:t>
      </w:r>
      <w:r w:rsidRPr="00E7070D">
        <w:t>, we would get an error because</w:t>
      </w:r>
      <w:r w:rsidR="00E7070D" w:rsidRPr="00E7070D">
        <w:t xml:space="preserve"> </w:t>
      </w:r>
      <w:r w:rsidRPr="00E7070D">
        <w:t xml:space="preserve">we can’t move </w:t>
      </w:r>
      <w:r w:rsidRPr="00E7070D">
        <w:rPr>
          <w:rStyle w:val="Literal"/>
        </w:rPr>
        <w:t>state</w:t>
      </w:r>
      <w:r w:rsidRPr="00E7070D">
        <w:t xml:space="preserve"> out of the borrowed </w:t>
      </w:r>
      <w:r w:rsidRPr="00E7070D">
        <w:rPr>
          <w:rStyle w:val="Literal"/>
        </w:rPr>
        <w:t>&amp;self</w:t>
      </w:r>
      <w:r w:rsidRPr="007D4744">
        <w:rPr>
          <w:lang w:eastAsia="en-GB"/>
        </w:rPr>
        <w:t xml:space="preserve"> of the function parameter.</w:t>
      </w:r>
    </w:p>
    <w:p w14:paraId="4D612CCB" w14:textId="06192159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We then call the </w:t>
      </w:r>
      <w:r w:rsidRPr="00E7070D">
        <w:rPr>
          <w:rStyle w:val="Literal"/>
        </w:rPr>
        <w:t>unwrap</w:t>
      </w:r>
      <w:r w:rsidRPr="00E7070D">
        <w:t xml:space="preserve"> method, which we know will never panic</w:t>
      </w:r>
      <w:del w:id="270" w:author="Audrey Doyle" w:date="2022-08-05T13:28:00Z">
        <w:r w:rsidRPr="00E7070D" w:rsidDel="000645D4">
          <w:delText>,</w:delText>
        </w:r>
      </w:del>
      <w:r w:rsidRPr="00E7070D">
        <w:t xml:space="preserve"> because we</w:t>
      </w:r>
      <w:r w:rsidR="00E7070D" w:rsidRPr="00E7070D">
        <w:t xml:space="preserve"> </w:t>
      </w:r>
      <w:r w:rsidRPr="00E7070D">
        <w:t xml:space="preserve">know the methods on </w:t>
      </w:r>
      <w:r w:rsidRPr="00E7070D">
        <w:rPr>
          <w:rStyle w:val="Literal"/>
        </w:rPr>
        <w:t>Post</w:t>
      </w:r>
      <w:r w:rsidRPr="00E7070D">
        <w:t xml:space="preserve"> ensure that </w:t>
      </w:r>
      <w:r w:rsidRPr="00E7070D">
        <w:rPr>
          <w:rStyle w:val="Literal"/>
        </w:rPr>
        <w:t>state</w:t>
      </w:r>
      <w:r w:rsidRPr="00E7070D">
        <w:t xml:space="preserve"> will always contain a </w:t>
      </w:r>
      <w:r w:rsidRPr="00E7070D">
        <w:rPr>
          <w:rStyle w:val="Literal"/>
        </w:rPr>
        <w:t>Some</w:t>
      </w:r>
      <w:r w:rsidR="00E7070D" w:rsidRPr="00E7070D">
        <w:t xml:space="preserve"> </w:t>
      </w:r>
      <w:r w:rsidRPr="00E7070D">
        <w:t>value when those methods are done. This is one of the cases we talked about in</w:t>
      </w:r>
      <w:r w:rsidR="00E7070D" w:rsidRPr="00E7070D">
        <w:t xml:space="preserve"> </w:t>
      </w:r>
      <w:del w:id="271" w:author="Audrey Doyle" w:date="2022-08-05T13:28:00Z">
        <w:r w:rsidRPr="00E7070D" w:rsidDel="000645D4">
          <w:delText xml:space="preserve">the </w:delText>
        </w:r>
      </w:del>
      <w:r w:rsidRPr="00D407FC">
        <w:rPr>
          <w:rStyle w:val="Xref"/>
        </w:rPr>
        <w:t xml:space="preserve">“Cases </w:t>
      </w:r>
      <w:ins w:id="272" w:author="Audrey Doyle" w:date="2022-08-05T13:29:00Z">
        <w:r w:rsidR="000645D4">
          <w:rPr>
            <w:rStyle w:val="Xref"/>
          </w:rPr>
          <w:t>i</w:t>
        </w:r>
      </w:ins>
      <w:del w:id="273" w:author="Audrey Doyle" w:date="2022-08-05T13:29:00Z">
        <w:r w:rsidRPr="00D407FC" w:rsidDel="000645D4">
          <w:rPr>
            <w:rStyle w:val="Xref"/>
          </w:rPr>
          <w:delText>I</w:delText>
        </w:r>
      </w:del>
      <w:r w:rsidRPr="00D407FC">
        <w:rPr>
          <w:rStyle w:val="Xref"/>
        </w:rPr>
        <w:t>n Which You Have More Information Than the Compiler”</w:t>
      </w:r>
      <w:r w:rsidRPr="00E7070D">
        <w:t xml:space="preserve"> </w:t>
      </w:r>
      <w:del w:id="274" w:author="Audrey Doyle" w:date="2022-08-05T13:28:00Z">
        <w:r w:rsidRPr="00E7070D" w:rsidDel="000645D4">
          <w:delText>section of</w:delText>
        </w:r>
      </w:del>
      <w:ins w:id="275" w:author="Audrey Doyle" w:date="2022-08-05T13:28:00Z">
        <w:r w:rsidR="000645D4">
          <w:t>on</w:t>
        </w:r>
      </w:ins>
      <w:r w:rsidR="00E7070D" w:rsidRPr="00E7070D">
        <w:t xml:space="preserve"> </w:t>
      </w:r>
      <w:del w:id="276" w:author="Audrey Doyle" w:date="2022-08-05T13:28:00Z">
        <w:r w:rsidRPr="00CA66E6" w:rsidDel="000645D4">
          <w:rPr>
            <w:rStyle w:val="Xref"/>
          </w:rPr>
          <w:delText>Chapter 9</w:delText>
        </w:r>
      </w:del>
      <w:ins w:id="277" w:author="Audrey Doyle" w:date="2022-08-05T13:28:00Z">
        <w:r w:rsidR="000645D4">
          <w:rPr>
            <w:rStyle w:val="Xref"/>
          </w:rPr>
          <w:t>page XX</w:t>
        </w:r>
      </w:ins>
      <w:r w:rsidRPr="00E7070D">
        <w:t xml:space="preserve"> when we know that a </w:t>
      </w:r>
      <w:r w:rsidRPr="00E7070D">
        <w:rPr>
          <w:rStyle w:val="Literal"/>
        </w:rPr>
        <w:t>None</w:t>
      </w:r>
      <w:r w:rsidRPr="007D4744">
        <w:rPr>
          <w:lang w:eastAsia="en-GB"/>
        </w:rPr>
        <w:t xml:space="preserve"> value is never possible, even though the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compiler isn’t able to understand that.</w:t>
      </w:r>
    </w:p>
    <w:p w14:paraId="240036CC" w14:textId="5E321164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At this point, when we call </w:t>
      </w:r>
      <w:r w:rsidRPr="00E7070D">
        <w:rPr>
          <w:rStyle w:val="Literal"/>
        </w:rPr>
        <w:t>content</w:t>
      </w:r>
      <w:r w:rsidRPr="00E7070D">
        <w:t xml:space="preserve"> on the </w:t>
      </w:r>
      <w:r w:rsidRPr="00E7070D">
        <w:rPr>
          <w:rStyle w:val="Literal"/>
        </w:rPr>
        <w:t>&amp;Box&lt;dyn State&gt;</w:t>
      </w:r>
      <w:r w:rsidRPr="00E7070D">
        <w:t>, deref coercion</w:t>
      </w:r>
      <w:r w:rsidR="00E7070D" w:rsidRPr="00E7070D">
        <w:t xml:space="preserve"> </w:t>
      </w:r>
      <w:r w:rsidRPr="00E7070D">
        <w:t xml:space="preserve">will take effect on the </w:t>
      </w:r>
      <w:r w:rsidRPr="00E7070D">
        <w:rPr>
          <w:rStyle w:val="Literal"/>
        </w:rPr>
        <w:t>&amp;</w:t>
      </w:r>
      <w:r w:rsidRPr="00E7070D">
        <w:t xml:space="preserve"> and the </w:t>
      </w:r>
      <w:r w:rsidRPr="00E7070D">
        <w:rPr>
          <w:rStyle w:val="Literal"/>
        </w:rPr>
        <w:t>Box</w:t>
      </w:r>
      <w:r w:rsidRPr="00E7070D">
        <w:t xml:space="preserve"> so the </w:t>
      </w:r>
      <w:r w:rsidRPr="00E7070D">
        <w:rPr>
          <w:rStyle w:val="Literal"/>
        </w:rPr>
        <w:t>content</w:t>
      </w:r>
      <w:r w:rsidRPr="00E7070D">
        <w:t xml:space="preserve"> method will</w:t>
      </w:r>
      <w:r w:rsidR="00E7070D" w:rsidRPr="00E7070D">
        <w:t xml:space="preserve"> </w:t>
      </w:r>
      <w:r w:rsidRPr="00E7070D">
        <w:t xml:space="preserve">ultimately be called on the type that implements the </w:t>
      </w:r>
      <w:r w:rsidRPr="00E7070D">
        <w:rPr>
          <w:rStyle w:val="Literal"/>
        </w:rPr>
        <w:t>State</w:t>
      </w:r>
      <w:r w:rsidRPr="00E7070D">
        <w:t xml:space="preserve"> trait. That means</w:t>
      </w:r>
      <w:r w:rsidR="00E7070D" w:rsidRPr="00E7070D">
        <w:t xml:space="preserve"> </w:t>
      </w:r>
      <w:r w:rsidRPr="00E7070D">
        <w:t xml:space="preserve">we need to add </w:t>
      </w:r>
      <w:r w:rsidRPr="00E7070D">
        <w:rPr>
          <w:rStyle w:val="Literal"/>
        </w:rPr>
        <w:t>content</w:t>
      </w:r>
      <w:r w:rsidRPr="00E7070D">
        <w:t xml:space="preserve"> to the </w:t>
      </w:r>
      <w:r w:rsidRPr="00E7070D">
        <w:rPr>
          <w:rStyle w:val="Literal"/>
        </w:rPr>
        <w:t>State</w:t>
      </w:r>
      <w:r w:rsidRPr="007D4744">
        <w:rPr>
          <w:lang w:eastAsia="en-GB"/>
        </w:rPr>
        <w:t xml:space="preserve"> trait definition, and that is where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we’ll put the logic for what content to return depending on which state we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have, as shown in Listing 17-18</w:t>
      </w:r>
      <w:ins w:id="278" w:author="Audrey Doyle" w:date="2022-08-05T13:29:00Z">
        <w:r w:rsidR="000645D4">
          <w:rPr>
            <w:lang w:eastAsia="en-GB"/>
          </w:rPr>
          <w:t>.</w:t>
        </w:r>
      </w:ins>
      <w:del w:id="279" w:author="Audrey Doyle" w:date="2022-08-05T13:29:00Z">
        <w:r w:rsidRPr="007D4744" w:rsidDel="000645D4">
          <w:rPr>
            <w:lang w:eastAsia="en-GB"/>
          </w:rPr>
          <w:delText>:</w:delText>
        </w:r>
      </w:del>
    </w:p>
    <w:p w14:paraId="3742FBCA" w14:textId="3CA87977" w:rsidR="007D4744" w:rsidRPr="007D4744" w:rsidRDefault="00363861" w:rsidP="00363861">
      <w:pPr>
        <w:pStyle w:val="CodeLabel"/>
        <w:rPr>
          <w:lang w:eastAsia="en-GB"/>
        </w:rPr>
      </w:pPr>
      <w:del w:id="280" w:author="Audrey Doyle" w:date="2022-08-05T13:29:00Z">
        <w:r w:rsidDel="000645D4">
          <w:rPr>
            <w:lang w:eastAsia="en-GB"/>
          </w:rPr>
          <w:delText xml:space="preserve"> </w:delText>
        </w:r>
      </w:del>
      <w:r w:rsidR="007D4744" w:rsidRPr="007D4744">
        <w:rPr>
          <w:lang w:eastAsia="en-GB"/>
        </w:rPr>
        <w:t>src/lib.rs</w:t>
      </w:r>
    </w:p>
    <w:p w14:paraId="1FC23965" w14:textId="77777777" w:rsidR="007D4744" w:rsidRPr="00B56992" w:rsidRDefault="007D4744" w:rsidP="00363861">
      <w:pPr>
        <w:pStyle w:val="Code"/>
        <w:rPr>
          <w:rStyle w:val="LiteralGray"/>
          <w:rPrChange w:id="281" w:author="Carol Nichols" w:date="2022-08-26T20:28:00Z">
            <w:rPr>
              <w:lang w:eastAsia="en-GB"/>
            </w:rPr>
          </w:rPrChange>
        </w:rPr>
      </w:pPr>
      <w:r w:rsidRPr="00B56992">
        <w:rPr>
          <w:rStyle w:val="LiteralGray"/>
          <w:rPrChange w:id="282" w:author="Carol Nichols" w:date="2022-08-26T20:28:00Z">
            <w:rPr>
              <w:lang w:eastAsia="en-GB"/>
            </w:rPr>
          </w:rPrChange>
        </w:rPr>
        <w:t>trait State {</w:t>
      </w:r>
    </w:p>
    <w:p w14:paraId="79209654" w14:textId="4C404C63" w:rsidR="007D4744" w:rsidRPr="00B56992" w:rsidRDefault="007D4744" w:rsidP="00363861">
      <w:pPr>
        <w:pStyle w:val="Code"/>
        <w:rPr>
          <w:rStyle w:val="LiteralGray"/>
          <w:rPrChange w:id="283" w:author="Carol Nichols" w:date="2022-08-26T20:28:00Z">
            <w:rPr>
              <w:lang w:eastAsia="en-GB"/>
            </w:rPr>
          </w:rPrChange>
        </w:rPr>
      </w:pPr>
      <w:r w:rsidRPr="00B56992">
        <w:rPr>
          <w:rStyle w:val="LiteralGray"/>
          <w:rPrChange w:id="284" w:author="Carol Nichols" w:date="2022-08-26T20:28:00Z">
            <w:rPr>
              <w:lang w:eastAsia="en-GB"/>
            </w:rPr>
          </w:rPrChange>
        </w:rPr>
        <w:t xml:space="preserve">    </w:t>
      </w:r>
      <w:r w:rsidR="00363861" w:rsidRPr="00B56992">
        <w:rPr>
          <w:rStyle w:val="LiteralGray"/>
          <w:rPrChange w:id="285" w:author="Carol Nichols" w:date="2022-08-26T20:28:00Z">
            <w:rPr>
              <w:rStyle w:val="LiteralItalic"/>
            </w:rPr>
          </w:rPrChange>
        </w:rPr>
        <w:t>--snip--</w:t>
      </w:r>
    </w:p>
    <w:p w14:paraId="72340F05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fn content&lt;'a&gt;(&amp;self, post: &amp;'a Post) -&gt; &amp;'a str {</w:t>
      </w:r>
    </w:p>
    <w:p w14:paraId="5231326B" w14:textId="7991C0D3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</w:t>
      </w:r>
      <w:r w:rsidR="00540DA1" w:rsidRPr="00540DA1">
        <w:rPr>
          <w:rStyle w:val="CodeAnnotation"/>
        </w:rPr>
        <w:t>1</w:t>
      </w:r>
      <w:r w:rsidRPr="007D4744">
        <w:rPr>
          <w:lang w:eastAsia="en-GB"/>
        </w:rPr>
        <w:t xml:space="preserve"> ""</w:t>
      </w:r>
    </w:p>
    <w:p w14:paraId="44681999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68AADD8B" w14:textId="77777777" w:rsidR="007D4744" w:rsidRPr="00B56992" w:rsidRDefault="007D4744" w:rsidP="00363861">
      <w:pPr>
        <w:pStyle w:val="Code"/>
        <w:rPr>
          <w:rStyle w:val="LiteralGray"/>
          <w:rPrChange w:id="286" w:author="Carol Nichols" w:date="2022-08-26T20:28:00Z">
            <w:rPr>
              <w:lang w:eastAsia="en-GB"/>
            </w:rPr>
          </w:rPrChange>
        </w:rPr>
      </w:pPr>
      <w:r w:rsidRPr="00B56992">
        <w:rPr>
          <w:rStyle w:val="LiteralGray"/>
          <w:rPrChange w:id="287" w:author="Carol Nichols" w:date="2022-08-26T20:28:00Z">
            <w:rPr>
              <w:lang w:eastAsia="en-GB"/>
            </w:rPr>
          </w:rPrChange>
        </w:rPr>
        <w:t>}</w:t>
      </w:r>
    </w:p>
    <w:p w14:paraId="7E020AF6" w14:textId="77777777" w:rsidR="007D4744" w:rsidRPr="00B56992" w:rsidRDefault="007D4744" w:rsidP="00363861">
      <w:pPr>
        <w:pStyle w:val="Code"/>
        <w:rPr>
          <w:rStyle w:val="LiteralGray"/>
          <w:rPrChange w:id="288" w:author="Carol Nichols" w:date="2022-08-26T20:28:00Z">
            <w:rPr>
              <w:lang w:eastAsia="en-GB"/>
            </w:rPr>
          </w:rPrChange>
        </w:rPr>
      </w:pPr>
    </w:p>
    <w:p w14:paraId="2F6B8E08" w14:textId="1A41F5B8" w:rsidR="007D4744" w:rsidRPr="00B56992" w:rsidRDefault="00363861" w:rsidP="00363861">
      <w:pPr>
        <w:pStyle w:val="Code"/>
        <w:rPr>
          <w:rStyle w:val="LiteralGray"/>
          <w:rPrChange w:id="289" w:author="Carol Nichols" w:date="2022-08-26T20:28:00Z">
            <w:rPr>
              <w:lang w:eastAsia="en-GB"/>
            </w:rPr>
          </w:rPrChange>
        </w:rPr>
      </w:pPr>
      <w:commentRangeStart w:id="290"/>
      <w:commentRangeStart w:id="291"/>
      <w:r w:rsidRPr="00B56992">
        <w:rPr>
          <w:rStyle w:val="LiteralGray"/>
          <w:rPrChange w:id="292" w:author="Carol Nichols" w:date="2022-08-26T20:28:00Z">
            <w:rPr>
              <w:rStyle w:val="LiteralItalic"/>
            </w:rPr>
          </w:rPrChange>
        </w:rPr>
        <w:t>--snip--</w:t>
      </w:r>
      <w:commentRangeEnd w:id="290"/>
      <w:r w:rsidR="000645D4" w:rsidRPr="00B56992">
        <w:rPr>
          <w:rStyle w:val="LiteralGray"/>
          <w:rPrChange w:id="293" w:author="Carol Nichols" w:date="2022-08-26T20:28:00Z">
            <w:rPr>
              <w:rStyle w:val="CommentReference"/>
              <w:rFonts w:ascii="Times New Roman" w:hAnsi="Times New Roman" w:cs="Times New Roman"/>
              <w:color w:val="auto"/>
              <w:lang w:val="en-CA"/>
            </w:rPr>
          </w:rPrChange>
        </w:rPr>
        <w:commentReference w:id="290"/>
      </w:r>
      <w:commentRangeEnd w:id="291"/>
      <w:r w:rsidR="000C0E4A" w:rsidRPr="00B56992">
        <w:rPr>
          <w:rStyle w:val="LiteralGray"/>
          <w:rPrChange w:id="294" w:author="Carol Nichols" w:date="2022-08-26T20:28:00Z">
            <w:rPr>
              <w:rStyle w:val="CommentReference"/>
              <w:rFonts w:ascii="Times New Roman" w:hAnsi="Times New Roman" w:cs="Times New Roman"/>
              <w:color w:val="auto"/>
              <w:lang w:val="en-CA"/>
            </w:rPr>
          </w:rPrChange>
        </w:rPr>
        <w:commentReference w:id="291"/>
      </w:r>
    </w:p>
    <w:p w14:paraId="4C349CC0" w14:textId="77777777" w:rsidR="007D4744" w:rsidRPr="00B56992" w:rsidRDefault="007D4744" w:rsidP="00363861">
      <w:pPr>
        <w:pStyle w:val="Code"/>
        <w:rPr>
          <w:rStyle w:val="LiteralGray"/>
          <w:rPrChange w:id="295" w:author="Carol Nichols" w:date="2022-08-26T20:28:00Z">
            <w:rPr>
              <w:lang w:eastAsia="en-GB"/>
            </w:rPr>
          </w:rPrChange>
        </w:rPr>
      </w:pPr>
      <w:r w:rsidRPr="00B56992">
        <w:rPr>
          <w:rStyle w:val="LiteralGray"/>
          <w:rPrChange w:id="296" w:author="Carol Nichols" w:date="2022-08-26T20:28:00Z">
            <w:rPr>
              <w:lang w:eastAsia="en-GB"/>
            </w:rPr>
          </w:rPrChange>
        </w:rPr>
        <w:t>struct Published {}</w:t>
      </w:r>
    </w:p>
    <w:p w14:paraId="196E5568" w14:textId="77777777" w:rsidR="007D4744" w:rsidRPr="00B56992" w:rsidRDefault="007D4744" w:rsidP="00363861">
      <w:pPr>
        <w:pStyle w:val="Code"/>
        <w:rPr>
          <w:rStyle w:val="LiteralGray"/>
          <w:rPrChange w:id="297" w:author="Carol Nichols" w:date="2022-08-26T20:28:00Z">
            <w:rPr>
              <w:lang w:eastAsia="en-GB"/>
            </w:rPr>
          </w:rPrChange>
        </w:rPr>
      </w:pPr>
    </w:p>
    <w:p w14:paraId="38CF4096" w14:textId="77777777" w:rsidR="007D4744" w:rsidRPr="00B56992" w:rsidRDefault="007D4744" w:rsidP="00363861">
      <w:pPr>
        <w:pStyle w:val="Code"/>
        <w:rPr>
          <w:rStyle w:val="LiteralGray"/>
          <w:rPrChange w:id="298" w:author="Carol Nichols" w:date="2022-08-26T20:28:00Z">
            <w:rPr>
              <w:lang w:eastAsia="en-GB"/>
            </w:rPr>
          </w:rPrChange>
        </w:rPr>
      </w:pPr>
      <w:r w:rsidRPr="00B56992">
        <w:rPr>
          <w:rStyle w:val="LiteralGray"/>
          <w:rPrChange w:id="299" w:author="Carol Nichols" w:date="2022-08-26T20:28:00Z">
            <w:rPr>
              <w:lang w:eastAsia="en-GB"/>
            </w:rPr>
          </w:rPrChange>
        </w:rPr>
        <w:t>impl State for Published {</w:t>
      </w:r>
    </w:p>
    <w:p w14:paraId="01ED911D" w14:textId="0E9D9CE5" w:rsidR="007D4744" w:rsidRPr="00B56992" w:rsidRDefault="007D4744" w:rsidP="00363861">
      <w:pPr>
        <w:pStyle w:val="Code"/>
        <w:rPr>
          <w:rStyle w:val="LiteralGray"/>
          <w:rPrChange w:id="300" w:author="Carol Nichols" w:date="2022-08-26T20:28:00Z">
            <w:rPr>
              <w:lang w:eastAsia="en-GB"/>
            </w:rPr>
          </w:rPrChange>
        </w:rPr>
      </w:pPr>
      <w:r w:rsidRPr="00B56992">
        <w:rPr>
          <w:rStyle w:val="LiteralGray"/>
          <w:rPrChange w:id="301" w:author="Carol Nichols" w:date="2022-08-26T20:28:00Z">
            <w:rPr>
              <w:lang w:eastAsia="en-GB"/>
            </w:rPr>
          </w:rPrChange>
        </w:rPr>
        <w:t xml:space="preserve">    </w:t>
      </w:r>
      <w:r w:rsidR="00363861" w:rsidRPr="00B56992">
        <w:rPr>
          <w:rStyle w:val="LiteralGray"/>
          <w:rPrChange w:id="302" w:author="Carol Nichols" w:date="2022-08-26T20:28:00Z">
            <w:rPr>
              <w:rStyle w:val="LiteralItalic"/>
            </w:rPr>
          </w:rPrChange>
        </w:rPr>
        <w:t>--snip--</w:t>
      </w:r>
    </w:p>
    <w:p w14:paraId="11E4B81D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fn content&lt;'a&gt;(&amp;self, post: &amp;'a Post) -&gt; &amp;'a str {</w:t>
      </w:r>
    </w:p>
    <w:p w14:paraId="0E77FB52" w14:textId="672C5322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</w:t>
      </w:r>
      <w:r w:rsidR="00540DA1" w:rsidRPr="00540DA1">
        <w:rPr>
          <w:rStyle w:val="CodeAnnotation"/>
        </w:rPr>
        <w:t>2</w:t>
      </w:r>
      <w:r w:rsidRPr="007D4744">
        <w:rPr>
          <w:lang w:eastAsia="en-GB"/>
        </w:rPr>
        <w:t xml:space="preserve"> &amp;post.content</w:t>
      </w:r>
    </w:p>
    <w:p w14:paraId="2BF1278C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5D86E685" w14:textId="77777777" w:rsidR="007D4744" w:rsidRPr="00B56992" w:rsidRDefault="007D4744" w:rsidP="00363861">
      <w:pPr>
        <w:pStyle w:val="Code"/>
        <w:rPr>
          <w:rStyle w:val="LiteralGray"/>
          <w:rPrChange w:id="303" w:author="Carol Nichols" w:date="2022-08-26T20:28:00Z">
            <w:rPr>
              <w:lang w:eastAsia="en-GB"/>
            </w:rPr>
          </w:rPrChange>
        </w:rPr>
      </w:pPr>
      <w:r w:rsidRPr="00B56992">
        <w:rPr>
          <w:rStyle w:val="LiteralGray"/>
          <w:rPrChange w:id="304" w:author="Carol Nichols" w:date="2022-08-26T20:28:00Z">
            <w:rPr>
              <w:lang w:eastAsia="en-GB"/>
            </w:rPr>
          </w:rPrChange>
        </w:rPr>
        <w:t>}</w:t>
      </w:r>
    </w:p>
    <w:p w14:paraId="1B467328" w14:textId="1763BA4C" w:rsidR="007D4744" w:rsidRPr="007D4744" w:rsidRDefault="007D4744" w:rsidP="00B9296F">
      <w:pPr>
        <w:pStyle w:val="CodeListingCaption"/>
        <w:rPr>
          <w:lang w:eastAsia="en-GB"/>
        </w:rPr>
      </w:pPr>
      <w:r w:rsidRPr="00E7070D">
        <w:t xml:space="preserve">Adding the </w:t>
      </w:r>
      <w:r w:rsidRPr="00E7070D">
        <w:rPr>
          <w:rStyle w:val="Literal"/>
        </w:rPr>
        <w:t>content</w:t>
      </w:r>
      <w:r w:rsidRPr="00E7070D">
        <w:t xml:space="preserve"> method to the </w:t>
      </w:r>
      <w:r w:rsidRPr="00E7070D">
        <w:rPr>
          <w:rStyle w:val="Literal"/>
        </w:rPr>
        <w:t>State</w:t>
      </w:r>
      <w:r w:rsidRPr="007D4744">
        <w:rPr>
          <w:lang w:eastAsia="en-GB"/>
        </w:rPr>
        <w:t xml:space="preserve"> trait</w:t>
      </w:r>
    </w:p>
    <w:p w14:paraId="78BC7C27" w14:textId="1539ABF1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We add a default implementation for the </w:t>
      </w:r>
      <w:r w:rsidRPr="00E7070D">
        <w:rPr>
          <w:rStyle w:val="Literal"/>
        </w:rPr>
        <w:t>content</w:t>
      </w:r>
      <w:r w:rsidRPr="00E7070D">
        <w:t xml:space="preserve"> method that returns an empty</w:t>
      </w:r>
      <w:r w:rsidR="00E7070D" w:rsidRPr="00E7070D">
        <w:t xml:space="preserve"> </w:t>
      </w:r>
      <w:r w:rsidRPr="00E7070D">
        <w:t xml:space="preserve">string slice </w:t>
      </w:r>
      <w:r w:rsidR="00540DA1" w:rsidRPr="00540DA1">
        <w:rPr>
          <w:rStyle w:val="CodeAnnotation"/>
        </w:rPr>
        <w:t>1</w:t>
      </w:r>
      <w:r w:rsidRPr="00E7070D">
        <w:t xml:space="preserve">. That means we don’t need to implement </w:t>
      </w:r>
      <w:r w:rsidRPr="00E7070D">
        <w:rPr>
          <w:rStyle w:val="Literal"/>
        </w:rPr>
        <w:t>content</w:t>
      </w:r>
      <w:r w:rsidRPr="00E7070D">
        <w:t xml:space="preserve"> on the </w:t>
      </w:r>
      <w:r w:rsidRPr="00E7070D">
        <w:rPr>
          <w:rStyle w:val="Literal"/>
        </w:rPr>
        <w:t>Draft</w:t>
      </w:r>
      <w:r w:rsidR="00E7070D" w:rsidRPr="00E7070D">
        <w:t xml:space="preserve"> </w:t>
      </w:r>
      <w:r w:rsidRPr="00E7070D">
        <w:t xml:space="preserve">and </w:t>
      </w:r>
      <w:r w:rsidRPr="00E7070D">
        <w:rPr>
          <w:rStyle w:val="Literal"/>
        </w:rPr>
        <w:t>PendingReview</w:t>
      </w:r>
      <w:r w:rsidRPr="00E7070D">
        <w:t xml:space="preserve"> structs. The </w:t>
      </w:r>
      <w:r w:rsidRPr="00E7070D">
        <w:rPr>
          <w:rStyle w:val="Literal"/>
        </w:rPr>
        <w:t>Published</w:t>
      </w:r>
      <w:r w:rsidRPr="00E7070D">
        <w:t xml:space="preserve"> struct will override the </w:t>
      </w:r>
      <w:r w:rsidRPr="00E7070D">
        <w:rPr>
          <w:rStyle w:val="Literal"/>
        </w:rPr>
        <w:t>content</w:t>
      </w:r>
      <w:r w:rsidR="00E7070D" w:rsidRPr="00E7070D">
        <w:t xml:space="preserve"> </w:t>
      </w:r>
      <w:r w:rsidRPr="00E7070D">
        <w:t xml:space="preserve">method and return the value in </w:t>
      </w:r>
      <w:r w:rsidRPr="00E7070D">
        <w:rPr>
          <w:rStyle w:val="Literal"/>
        </w:rPr>
        <w:t>post.content</w:t>
      </w:r>
      <w:r w:rsidRPr="007D4744">
        <w:rPr>
          <w:lang w:eastAsia="en-GB"/>
        </w:rPr>
        <w:t xml:space="preserve"> </w:t>
      </w:r>
      <w:r w:rsidR="00540DA1" w:rsidRPr="00540DA1">
        <w:rPr>
          <w:rStyle w:val="CodeAnnotation"/>
        </w:rPr>
        <w:t>2</w:t>
      </w:r>
      <w:r w:rsidRPr="007D4744">
        <w:rPr>
          <w:lang w:eastAsia="en-GB"/>
        </w:rPr>
        <w:t>.</w:t>
      </w:r>
    </w:p>
    <w:p w14:paraId="71F3CDF7" w14:textId="679B0D29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Note that we need lifetime annotations on this method, as we discussed in</w:t>
      </w:r>
      <w:r w:rsidR="00E7070D">
        <w:rPr>
          <w:lang w:eastAsia="en-GB"/>
        </w:rPr>
        <w:t xml:space="preserve"> </w:t>
      </w:r>
      <w:r w:rsidRPr="00CA66E6">
        <w:rPr>
          <w:rStyle w:val="Xref"/>
        </w:rPr>
        <w:t>Chapter 10</w:t>
      </w:r>
      <w:r w:rsidRPr="007D4744">
        <w:rPr>
          <w:lang w:eastAsia="en-GB"/>
        </w:rPr>
        <w:t xml:space="preserve">. We’re taking a reference to a </w:t>
      </w:r>
      <w:r w:rsidRPr="00E7070D">
        <w:rPr>
          <w:rStyle w:val="Literal"/>
        </w:rPr>
        <w:t>post</w:t>
      </w:r>
      <w:r w:rsidRPr="00E7070D">
        <w:t xml:space="preserve"> as an argument and returning a</w:t>
      </w:r>
      <w:r w:rsidR="00E7070D" w:rsidRPr="00E7070D">
        <w:t xml:space="preserve"> </w:t>
      </w:r>
      <w:r w:rsidRPr="00E7070D">
        <w:t xml:space="preserve">reference to part of that </w:t>
      </w:r>
      <w:r w:rsidRPr="00E7070D">
        <w:rPr>
          <w:rStyle w:val="Literal"/>
        </w:rPr>
        <w:t>post</w:t>
      </w:r>
      <w:r w:rsidRPr="00E7070D">
        <w:t>, so the lifetime of the returned reference is</w:t>
      </w:r>
      <w:r w:rsidR="00E7070D" w:rsidRPr="00E7070D">
        <w:t xml:space="preserve"> </w:t>
      </w:r>
      <w:r w:rsidRPr="00E7070D">
        <w:t xml:space="preserve">related to the lifetime of the </w:t>
      </w:r>
      <w:r w:rsidRPr="00E7070D">
        <w:rPr>
          <w:rStyle w:val="Literal"/>
        </w:rPr>
        <w:t>post</w:t>
      </w:r>
      <w:r w:rsidRPr="007D4744">
        <w:rPr>
          <w:lang w:eastAsia="en-GB"/>
        </w:rPr>
        <w:t xml:space="preserve"> argument.</w:t>
      </w:r>
    </w:p>
    <w:p w14:paraId="313168DA" w14:textId="7946D79D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And we’re done—all of Listing 17-11 now works! We’ve implemented the state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pattern with the rules of the blog post workflow. The logic related to the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 xml:space="preserve">rules lives in the state objects rather than being scattered throughout </w:t>
      </w:r>
      <w:r w:rsidRPr="00E7070D">
        <w:rPr>
          <w:rStyle w:val="Literal"/>
        </w:rPr>
        <w:t>Post</w:t>
      </w:r>
      <w:r w:rsidRPr="007D4744">
        <w:rPr>
          <w:lang w:eastAsia="en-GB"/>
        </w:rPr>
        <w:t>.</w:t>
      </w:r>
    </w:p>
    <w:p w14:paraId="2F86B089" w14:textId="77777777" w:rsidR="00BC655C" w:rsidRDefault="00BC655C" w:rsidP="00BC655C">
      <w:pPr>
        <w:pStyle w:val="BoxType"/>
        <w:rPr>
          <w:lang w:eastAsia="en-GB"/>
        </w:rPr>
      </w:pPr>
      <w:bookmarkStart w:id="305" w:name="why-not-an-enum?"/>
      <w:bookmarkEnd w:id="305"/>
    </w:p>
    <w:p w14:paraId="4F90513B" w14:textId="3DC451E6" w:rsidR="007D4744" w:rsidRPr="007D4744" w:rsidRDefault="007D4744" w:rsidP="00E7070D">
      <w:pPr>
        <w:pStyle w:val="BoxTitle"/>
        <w:rPr>
          <w:lang w:eastAsia="en-GB"/>
        </w:rPr>
      </w:pPr>
      <w:r w:rsidRPr="007D4744">
        <w:rPr>
          <w:lang w:eastAsia="en-GB"/>
        </w:rPr>
        <w:t>Why Not An Enum?</w:t>
      </w:r>
    </w:p>
    <w:p w14:paraId="6E891CB2" w14:textId="7941D576" w:rsidR="007D4744" w:rsidRPr="007D4744" w:rsidRDefault="007D4744" w:rsidP="00E7070D">
      <w:pPr>
        <w:pStyle w:val="BoxBody"/>
        <w:rPr>
          <w:lang w:eastAsia="en-GB"/>
        </w:rPr>
      </w:pPr>
      <w:r w:rsidRPr="00E7070D">
        <w:t xml:space="preserve">You may have been wondering why we didn’t use an </w:t>
      </w:r>
      <w:r w:rsidRPr="00E7070D">
        <w:rPr>
          <w:rStyle w:val="Literal"/>
        </w:rPr>
        <w:t>enum</w:t>
      </w:r>
      <w:r w:rsidRPr="00E7070D">
        <w:t xml:space="preserve"> with the different</w:t>
      </w:r>
      <w:r w:rsidR="00E7070D" w:rsidRPr="00E7070D">
        <w:t xml:space="preserve"> </w:t>
      </w:r>
      <w:r w:rsidRPr="00E7070D">
        <w:t>possible post states as variants. That’s certainly a possible solution</w:t>
      </w:r>
      <w:ins w:id="306" w:author="Audrey Doyle" w:date="2022-08-05T13:30:00Z">
        <w:r w:rsidR="00E131C9">
          <w:t>;</w:t>
        </w:r>
      </w:ins>
      <w:del w:id="307" w:author="Audrey Doyle" w:date="2022-08-05T13:30:00Z">
        <w:r w:rsidRPr="00E7070D" w:rsidDel="00E131C9">
          <w:delText>,</w:delText>
        </w:r>
      </w:del>
      <w:r w:rsidRPr="00E7070D">
        <w:t xml:space="preserve"> try</w:t>
      </w:r>
      <w:r w:rsidR="00E7070D" w:rsidRPr="00E7070D">
        <w:t xml:space="preserve"> </w:t>
      </w:r>
      <w:r w:rsidRPr="00E7070D">
        <w:t>it and compare the end results to see which you prefer! One disadvantage of</w:t>
      </w:r>
      <w:r w:rsidR="00E7070D" w:rsidRPr="00E7070D">
        <w:t xml:space="preserve"> </w:t>
      </w:r>
      <w:r w:rsidRPr="00E7070D">
        <w:t xml:space="preserve">using an enum is </w:t>
      </w:r>
      <w:ins w:id="308" w:author="Audrey Doyle" w:date="2022-08-05T14:19:00Z">
        <w:r w:rsidR="00C46556">
          <w:t xml:space="preserve">that </w:t>
        </w:r>
      </w:ins>
      <w:r w:rsidRPr="00E7070D">
        <w:t>every place that checks the value of the enum will need a</w:t>
      </w:r>
      <w:r w:rsidR="00E7070D" w:rsidRPr="00E7070D">
        <w:t xml:space="preserve"> </w:t>
      </w:r>
      <w:r w:rsidRPr="00E7070D">
        <w:rPr>
          <w:rStyle w:val="Literal"/>
        </w:rPr>
        <w:t>match</w:t>
      </w:r>
      <w:r w:rsidRPr="007D4744">
        <w:rPr>
          <w:lang w:eastAsia="en-GB"/>
        </w:rPr>
        <w:t xml:space="preserve"> expression or similar to handle every possible variant. This could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get more repetitive than this trait object solution.</w:t>
      </w:r>
    </w:p>
    <w:p w14:paraId="1D1ED7D2" w14:textId="77777777" w:rsidR="007D4744" w:rsidRPr="007D4744" w:rsidRDefault="007D4744" w:rsidP="00E7070D">
      <w:pPr>
        <w:pStyle w:val="HeadB"/>
        <w:rPr>
          <w:lang w:eastAsia="en-GB"/>
        </w:rPr>
      </w:pPr>
      <w:bookmarkStart w:id="309" w:name="trade-offs-of-the-state-pattern"/>
      <w:bookmarkStart w:id="310" w:name="_Toc106713682"/>
      <w:bookmarkEnd w:id="309"/>
      <w:r w:rsidRPr="007D4744">
        <w:rPr>
          <w:lang w:eastAsia="en-GB"/>
        </w:rPr>
        <w:t>Trade-offs of the State Pattern</w:t>
      </w:r>
      <w:bookmarkEnd w:id="310"/>
    </w:p>
    <w:p w14:paraId="434A5035" w14:textId="21014123" w:rsidR="007D4744" w:rsidRPr="007D4744" w:rsidRDefault="007D4744" w:rsidP="00E7070D">
      <w:pPr>
        <w:pStyle w:val="Body"/>
        <w:rPr>
          <w:lang w:eastAsia="en-GB"/>
        </w:rPr>
      </w:pPr>
      <w:r w:rsidRPr="00E7070D">
        <w:t>We’ve shown that Rust is capable of implementing the object-oriented state</w:t>
      </w:r>
      <w:r w:rsidR="00E7070D" w:rsidRPr="00E7070D">
        <w:t xml:space="preserve"> </w:t>
      </w:r>
      <w:r w:rsidRPr="00E7070D">
        <w:t>pattern to encapsulate the different kinds of behavior a post should have in</w:t>
      </w:r>
      <w:r w:rsidR="00E7070D" w:rsidRPr="00E7070D">
        <w:t xml:space="preserve"> </w:t>
      </w:r>
      <w:r w:rsidRPr="00E7070D">
        <w:t xml:space="preserve">each state. The methods on </w:t>
      </w:r>
      <w:r w:rsidRPr="00E7070D">
        <w:rPr>
          <w:rStyle w:val="Literal"/>
        </w:rPr>
        <w:t>Post</w:t>
      </w:r>
      <w:r w:rsidRPr="00E7070D">
        <w:t xml:space="preserve"> know nothing about the various behaviors. The</w:t>
      </w:r>
      <w:r w:rsidR="00E7070D" w:rsidRPr="00E7070D">
        <w:t xml:space="preserve"> </w:t>
      </w:r>
      <w:r w:rsidRPr="00E7070D">
        <w:t>way we organized the code, we have to look in only one place to know the</w:t>
      </w:r>
      <w:r w:rsidR="00E7070D" w:rsidRPr="00E7070D">
        <w:t xml:space="preserve"> </w:t>
      </w:r>
      <w:r w:rsidRPr="00E7070D">
        <w:t xml:space="preserve">different ways a published post can behave: the implementation of the </w:t>
      </w:r>
      <w:r w:rsidRPr="00E7070D">
        <w:rPr>
          <w:rStyle w:val="Literal"/>
        </w:rPr>
        <w:t>State</w:t>
      </w:r>
      <w:r w:rsidR="00E7070D" w:rsidRPr="00E7070D">
        <w:t xml:space="preserve"> </w:t>
      </w:r>
      <w:r w:rsidRPr="00E7070D">
        <w:t xml:space="preserve">trait on the </w:t>
      </w:r>
      <w:r w:rsidRPr="00E7070D">
        <w:rPr>
          <w:rStyle w:val="Literal"/>
        </w:rPr>
        <w:t>Published</w:t>
      </w:r>
      <w:r w:rsidRPr="007D4744">
        <w:rPr>
          <w:lang w:eastAsia="en-GB"/>
        </w:rPr>
        <w:t xml:space="preserve"> struct.</w:t>
      </w:r>
    </w:p>
    <w:p w14:paraId="14F3CE95" w14:textId="23ED9A4C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If we were to create an alternative implementation that didn’t use the state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 xml:space="preserve">pattern, we might instead use </w:t>
      </w:r>
      <w:r w:rsidRPr="00E7070D">
        <w:rPr>
          <w:rStyle w:val="Literal"/>
        </w:rPr>
        <w:t>match</w:t>
      </w:r>
      <w:r w:rsidRPr="00E7070D">
        <w:t xml:space="preserve"> expressions in the methods on </w:t>
      </w:r>
      <w:r w:rsidRPr="00E7070D">
        <w:rPr>
          <w:rStyle w:val="Literal"/>
        </w:rPr>
        <w:t>Post</w:t>
      </w:r>
      <w:r w:rsidRPr="00E7070D">
        <w:t xml:space="preserve"> or</w:t>
      </w:r>
      <w:r w:rsidR="00E7070D" w:rsidRPr="00E7070D">
        <w:t xml:space="preserve"> </w:t>
      </w:r>
      <w:r w:rsidRPr="00E7070D">
        <w:t xml:space="preserve">even in the </w:t>
      </w:r>
      <w:r w:rsidRPr="00E7070D">
        <w:rPr>
          <w:rStyle w:val="Literal"/>
        </w:rPr>
        <w:t>main</w:t>
      </w:r>
      <w:r w:rsidRPr="00E7070D">
        <w:t xml:space="preserve"> code that checks the state of the post and changes behavior</w:t>
      </w:r>
      <w:r w:rsidR="00E7070D" w:rsidRPr="00E7070D">
        <w:t xml:space="preserve"> </w:t>
      </w:r>
      <w:r w:rsidRPr="00E7070D">
        <w:t>in those places. That would mean we would have to look in several places to</w:t>
      </w:r>
      <w:r w:rsidR="00E7070D" w:rsidRPr="00E7070D">
        <w:t xml:space="preserve"> </w:t>
      </w:r>
      <w:r w:rsidRPr="00E7070D">
        <w:t>understand all the implications of a post being in the published state! This</w:t>
      </w:r>
      <w:r w:rsidR="00E7070D" w:rsidRPr="00E7070D">
        <w:t xml:space="preserve"> </w:t>
      </w:r>
      <w:r w:rsidRPr="00E7070D">
        <w:t xml:space="preserve">would only increase the more states we added: each of those </w:t>
      </w:r>
      <w:r w:rsidRPr="00E7070D">
        <w:rPr>
          <w:rStyle w:val="Literal"/>
        </w:rPr>
        <w:t>match</w:t>
      </w:r>
      <w:r w:rsidRPr="007D4744">
        <w:rPr>
          <w:lang w:eastAsia="en-GB"/>
        </w:rPr>
        <w:t xml:space="preserve"> expressions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would need another arm.</w:t>
      </w:r>
    </w:p>
    <w:p w14:paraId="6848EEFC" w14:textId="2547EBB9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With the state pattern, the </w:t>
      </w:r>
      <w:r w:rsidRPr="00E7070D">
        <w:rPr>
          <w:rStyle w:val="Literal"/>
        </w:rPr>
        <w:t>Post</w:t>
      </w:r>
      <w:r w:rsidRPr="00E7070D">
        <w:t xml:space="preserve"> methods and the places we use </w:t>
      </w:r>
      <w:r w:rsidRPr="00E7070D">
        <w:rPr>
          <w:rStyle w:val="Literal"/>
        </w:rPr>
        <w:t>Post</w:t>
      </w:r>
      <w:r w:rsidRPr="00E7070D">
        <w:t xml:space="preserve"> don’t</w:t>
      </w:r>
      <w:r w:rsidR="00E7070D" w:rsidRPr="00E7070D">
        <w:t xml:space="preserve"> </w:t>
      </w:r>
      <w:r w:rsidRPr="00E7070D">
        <w:t xml:space="preserve">need </w:t>
      </w:r>
      <w:r w:rsidRPr="00E7070D">
        <w:rPr>
          <w:rStyle w:val="Literal"/>
        </w:rPr>
        <w:t>match</w:t>
      </w:r>
      <w:r w:rsidRPr="007D4744">
        <w:rPr>
          <w:lang w:eastAsia="en-GB"/>
        </w:rPr>
        <w:t xml:space="preserve"> expressions, and to add a new state, we would only need to add a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new struct and implement the trait methods on that one struct.</w:t>
      </w:r>
    </w:p>
    <w:p w14:paraId="510536FA" w14:textId="034F3565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The implementation using the state pattern is easy to extend to add more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functionality. To see the simplicity of maintaining code that uses the state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pattern, try a few of these suggestions:</w:t>
      </w:r>
    </w:p>
    <w:p w14:paraId="501AF135" w14:textId="361D0916" w:rsidR="007D4744" w:rsidRPr="007D4744" w:rsidRDefault="007D4744">
      <w:pPr>
        <w:pStyle w:val="ListBullet0"/>
        <w:rPr>
          <w:lang w:eastAsia="en-GB"/>
        </w:rPr>
        <w:pPrChange w:id="311" w:author="Audrey Doyle" w:date="2022-08-05T13:32:00Z">
          <w:pPr>
            <w:pStyle w:val="Body"/>
          </w:pPr>
        </w:pPrChange>
      </w:pPr>
      <w:r w:rsidRPr="00E7070D">
        <w:t xml:space="preserve">Add a </w:t>
      </w:r>
      <w:r w:rsidRPr="00E7070D">
        <w:rPr>
          <w:rStyle w:val="Literal"/>
        </w:rPr>
        <w:t>reject</w:t>
      </w:r>
      <w:r w:rsidRPr="00E7070D">
        <w:t xml:space="preserve"> method that changes the post’s state from </w:t>
      </w:r>
      <w:r w:rsidRPr="00E7070D">
        <w:rPr>
          <w:rStyle w:val="Literal"/>
        </w:rPr>
        <w:t>PendingReview</w:t>
      </w:r>
      <w:r w:rsidRPr="00E7070D">
        <w:t xml:space="preserve"> back</w:t>
      </w:r>
      <w:r w:rsidR="00E7070D" w:rsidRPr="00E7070D">
        <w:t xml:space="preserve"> </w:t>
      </w:r>
      <w:r w:rsidRPr="00E7070D">
        <w:t xml:space="preserve">to </w:t>
      </w:r>
      <w:r w:rsidRPr="00E7070D">
        <w:rPr>
          <w:rStyle w:val="Literal"/>
        </w:rPr>
        <w:t>Draft</w:t>
      </w:r>
      <w:r w:rsidRPr="007D4744">
        <w:rPr>
          <w:lang w:eastAsia="en-GB"/>
        </w:rPr>
        <w:t>.</w:t>
      </w:r>
    </w:p>
    <w:p w14:paraId="34A456AC" w14:textId="77777777" w:rsidR="007D4744" w:rsidRPr="007D4744" w:rsidRDefault="007D4744">
      <w:pPr>
        <w:pStyle w:val="ListBullet0"/>
        <w:rPr>
          <w:lang w:eastAsia="en-GB"/>
        </w:rPr>
        <w:pPrChange w:id="312" w:author="Audrey Doyle" w:date="2022-08-05T13:32:00Z">
          <w:pPr>
            <w:pStyle w:val="Body"/>
          </w:pPr>
        </w:pPrChange>
      </w:pPr>
      <w:r w:rsidRPr="007D4744">
        <w:rPr>
          <w:lang w:eastAsia="en-GB"/>
        </w:rPr>
        <w:t xml:space="preserve">Require two calls to </w:t>
      </w:r>
      <w:r w:rsidRPr="00E7070D">
        <w:rPr>
          <w:rStyle w:val="Literal"/>
        </w:rPr>
        <w:t>approve</w:t>
      </w:r>
      <w:r w:rsidRPr="00E7070D">
        <w:t xml:space="preserve"> before the state can be changed to </w:t>
      </w:r>
      <w:r w:rsidRPr="00E7070D">
        <w:rPr>
          <w:rStyle w:val="Literal"/>
        </w:rPr>
        <w:t>Published</w:t>
      </w:r>
      <w:r w:rsidRPr="007D4744">
        <w:rPr>
          <w:lang w:eastAsia="en-GB"/>
        </w:rPr>
        <w:t>.</w:t>
      </w:r>
    </w:p>
    <w:p w14:paraId="1F9DC4DA" w14:textId="707606DE" w:rsidR="007D4744" w:rsidRPr="007D4744" w:rsidRDefault="007D4744">
      <w:pPr>
        <w:pStyle w:val="ListBullet0"/>
        <w:rPr>
          <w:lang w:eastAsia="en-GB"/>
        </w:rPr>
        <w:pPrChange w:id="313" w:author="Audrey Doyle" w:date="2022-08-05T13:32:00Z">
          <w:pPr>
            <w:pStyle w:val="Body"/>
          </w:pPr>
        </w:pPrChange>
      </w:pPr>
      <w:r w:rsidRPr="007D4744">
        <w:rPr>
          <w:lang w:eastAsia="en-GB"/>
        </w:rPr>
        <w:t xml:space="preserve">Allow users to add text content only when a post is in the </w:t>
      </w:r>
      <w:r w:rsidRPr="00E7070D">
        <w:rPr>
          <w:rStyle w:val="Literal"/>
        </w:rPr>
        <w:t>Draft</w:t>
      </w:r>
      <w:r w:rsidRPr="00E7070D">
        <w:t xml:space="preserve"> state.</w:t>
      </w:r>
      <w:r w:rsidR="00E7070D" w:rsidRPr="00E7070D">
        <w:t xml:space="preserve"> </w:t>
      </w:r>
      <w:r w:rsidRPr="00E7070D">
        <w:t>Hint: have the state object responsible for what might change about the</w:t>
      </w:r>
      <w:r w:rsidR="00E7070D" w:rsidRPr="00E7070D">
        <w:t xml:space="preserve"> </w:t>
      </w:r>
      <w:r w:rsidRPr="00E7070D">
        <w:t xml:space="preserve">content but not responsible for modifying the </w:t>
      </w:r>
      <w:r w:rsidRPr="00E7070D">
        <w:rPr>
          <w:rStyle w:val="Literal"/>
        </w:rPr>
        <w:t>Post</w:t>
      </w:r>
      <w:r w:rsidRPr="007D4744">
        <w:rPr>
          <w:lang w:eastAsia="en-GB"/>
        </w:rPr>
        <w:t>.</w:t>
      </w:r>
    </w:p>
    <w:p w14:paraId="029593CD" w14:textId="5A8219DF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One downside of the state pattern is that, because the states implement the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transitions between states, some of the states are coupled to each other. If we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 xml:space="preserve">add another state between </w:t>
      </w:r>
      <w:r w:rsidRPr="00E7070D">
        <w:rPr>
          <w:rStyle w:val="Literal"/>
        </w:rPr>
        <w:t>PendingReview</w:t>
      </w:r>
      <w:r w:rsidRPr="00E7070D">
        <w:t xml:space="preserve"> and </w:t>
      </w:r>
      <w:r w:rsidRPr="00E7070D">
        <w:rPr>
          <w:rStyle w:val="Literal"/>
        </w:rPr>
        <w:t>Published</w:t>
      </w:r>
      <w:r w:rsidRPr="00E7070D">
        <w:t xml:space="preserve">, such as </w:t>
      </w:r>
      <w:r w:rsidRPr="00E7070D">
        <w:rPr>
          <w:rStyle w:val="Literal"/>
        </w:rPr>
        <w:t>Scheduled</w:t>
      </w:r>
      <w:r w:rsidRPr="00E7070D">
        <w:t>,</w:t>
      </w:r>
      <w:r w:rsidR="00E7070D" w:rsidRPr="00E7070D">
        <w:t xml:space="preserve"> </w:t>
      </w:r>
      <w:r w:rsidRPr="00E7070D">
        <w:t xml:space="preserve">we would have to change the code in </w:t>
      </w:r>
      <w:r w:rsidRPr="00E7070D">
        <w:rPr>
          <w:rStyle w:val="Literal"/>
        </w:rPr>
        <w:t>PendingReview</w:t>
      </w:r>
      <w:r w:rsidRPr="00E7070D">
        <w:t xml:space="preserve"> to transition to</w:t>
      </w:r>
      <w:r w:rsidR="00E7070D" w:rsidRPr="00E7070D">
        <w:t xml:space="preserve"> </w:t>
      </w:r>
      <w:r w:rsidRPr="00E7070D">
        <w:rPr>
          <w:rStyle w:val="Literal"/>
        </w:rPr>
        <w:t>Scheduled</w:t>
      </w:r>
      <w:r w:rsidRPr="00E7070D">
        <w:t xml:space="preserve"> instead. It would be less work if </w:t>
      </w:r>
      <w:r w:rsidRPr="00E7070D">
        <w:rPr>
          <w:rStyle w:val="Literal"/>
        </w:rPr>
        <w:t>PendingReview</w:t>
      </w:r>
      <w:r w:rsidRPr="007D4744">
        <w:rPr>
          <w:lang w:eastAsia="en-GB"/>
        </w:rPr>
        <w:t xml:space="preserve"> didn’t need to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change with the addition of a new state, but that would mean switching to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another design pattern.</w:t>
      </w:r>
    </w:p>
    <w:p w14:paraId="3F53C037" w14:textId="536BA023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Another downside is that we’ve duplicated some logic. To eliminate some of the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duplication, we might try to make default implementations for the</w:t>
      </w:r>
      <w:r w:rsidR="00E7070D">
        <w:rPr>
          <w:lang w:eastAsia="en-GB"/>
        </w:rPr>
        <w:t xml:space="preserve"> </w:t>
      </w:r>
      <w:r w:rsidRPr="00E7070D">
        <w:rPr>
          <w:rStyle w:val="Literal"/>
        </w:rPr>
        <w:t>request_review</w:t>
      </w:r>
      <w:r w:rsidRPr="00E7070D">
        <w:t xml:space="preserve"> and </w:t>
      </w:r>
      <w:r w:rsidRPr="00E7070D">
        <w:rPr>
          <w:rStyle w:val="Literal"/>
        </w:rPr>
        <w:t>approve</w:t>
      </w:r>
      <w:r w:rsidRPr="00E7070D">
        <w:t xml:space="preserve"> methods on the </w:t>
      </w:r>
      <w:r w:rsidRPr="00E7070D">
        <w:rPr>
          <w:rStyle w:val="Literal"/>
        </w:rPr>
        <w:t>State</w:t>
      </w:r>
      <w:r w:rsidRPr="00E7070D">
        <w:t xml:space="preserve"> trait that return </w:t>
      </w:r>
      <w:r w:rsidRPr="00E7070D">
        <w:rPr>
          <w:rStyle w:val="Literal"/>
        </w:rPr>
        <w:t>self</w:t>
      </w:r>
      <w:del w:id="314" w:author="Carol Nichols" w:date="2022-08-26T20:49:00Z">
        <w:r w:rsidRPr="00E7070D" w:rsidDel="005A66E9">
          <w:delText>;</w:delText>
        </w:r>
      </w:del>
      <w:ins w:id="315" w:author="Carol Nichols" w:date="2022-08-26T20:49:00Z">
        <w:r w:rsidR="005A66E9">
          <w:t>.</w:t>
        </w:r>
      </w:ins>
      <w:r w:rsidR="00E7070D" w:rsidRPr="00E7070D">
        <w:t xml:space="preserve"> </w:t>
      </w:r>
      <w:ins w:id="316" w:author="Carol Nichols" w:date="2022-08-26T20:49:00Z">
        <w:r w:rsidR="005A66E9">
          <w:t>H</w:t>
        </w:r>
      </w:ins>
      <w:del w:id="317" w:author="Carol Nichols" w:date="2022-08-26T20:49:00Z">
        <w:r w:rsidRPr="00E7070D" w:rsidDel="005A66E9">
          <w:delText>h</w:delText>
        </w:r>
      </w:del>
      <w:r w:rsidRPr="00E7070D">
        <w:t>owever, this would</w:t>
      </w:r>
      <w:ins w:id="318" w:author="Carol Nichols" w:date="2022-08-26T20:49:00Z">
        <w:r w:rsidR="005A66E9">
          <w:t>n</w:t>
        </w:r>
        <w:r w:rsidR="005A66E9" w:rsidRPr="007D4744">
          <w:rPr>
            <w:lang w:eastAsia="en-GB"/>
          </w:rPr>
          <w:t>’</w:t>
        </w:r>
        <w:r w:rsidR="005A66E9">
          <w:rPr>
            <w:lang w:eastAsia="en-GB"/>
          </w:rPr>
          <w:t xml:space="preserve">t work: when using </w:t>
        </w:r>
        <w:r w:rsidR="005A66E9" w:rsidRPr="005A66E9">
          <w:rPr>
            <w:rStyle w:val="Literal"/>
            <w:rPrChange w:id="319" w:author="Carol Nichols" w:date="2022-08-26T20:50:00Z">
              <w:rPr>
                <w:lang w:eastAsia="en-GB"/>
              </w:rPr>
            </w:rPrChange>
          </w:rPr>
          <w:t>S</w:t>
        </w:r>
      </w:ins>
      <w:del w:id="320" w:author="Carol Nichols" w:date="2022-08-26T20:50:00Z">
        <w:r w:rsidRPr="005A66E9" w:rsidDel="005A66E9">
          <w:rPr>
            <w:rStyle w:val="Literal"/>
            <w:rPrChange w:id="321" w:author="Carol Nichols" w:date="2022-08-26T20:50:00Z">
              <w:rPr/>
            </w:rPrChange>
          </w:rPr>
          <w:delText xml:space="preserve"> </w:delText>
        </w:r>
      </w:del>
      <w:ins w:id="322" w:author="Carol Nichols" w:date="2022-08-26T20:49:00Z">
        <w:r w:rsidR="005A66E9" w:rsidRPr="005A66E9">
          <w:rPr>
            <w:rStyle w:val="Literal"/>
            <w:rPrChange w:id="323" w:author="Carol Nichols" w:date="2022-08-26T20:50:00Z">
              <w:rPr/>
            </w:rPrChange>
          </w:rPr>
          <w:t>tate</w:t>
        </w:r>
        <w:r w:rsidR="005A66E9">
          <w:t xml:space="preserve"> as </w:t>
        </w:r>
      </w:ins>
      <w:ins w:id="324" w:author="Carol Nichols" w:date="2022-08-26T20:50:00Z">
        <w:r w:rsidR="005A66E9">
          <w:t xml:space="preserve">a trait object, </w:t>
        </w:r>
      </w:ins>
      <w:del w:id="325" w:author="Carol Nichols" w:date="2022-08-26T20:50:00Z">
        <w:r w:rsidRPr="00E7070D" w:rsidDel="005A66E9">
          <w:delText xml:space="preserve">violate object safety, because </w:delText>
        </w:r>
      </w:del>
      <w:r w:rsidRPr="00E7070D">
        <w:t>the trait doesn’t know what</w:t>
      </w:r>
      <w:r w:rsidR="00E7070D" w:rsidRPr="00E7070D">
        <w:t xml:space="preserve"> </w:t>
      </w:r>
      <w:r w:rsidRPr="00E7070D">
        <w:t xml:space="preserve">the concrete </w:t>
      </w:r>
      <w:r w:rsidRPr="00E7070D">
        <w:rPr>
          <w:rStyle w:val="Literal"/>
        </w:rPr>
        <w:t>self</w:t>
      </w:r>
      <w:r w:rsidRPr="00E7070D">
        <w:t xml:space="preserve"> will be exactly</w:t>
      </w:r>
      <w:ins w:id="326" w:author="Carol Nichols" w:date="2022-08-26T20:50:00Z">
        <w:r w:rsidR="00F36CCF">
          <w:t>, so the return type isn</w:t>
        </w:r>
      </w:ins>
      <w:ins w:id="327" w:author="Carol Nichols" w:date="2022-08-26T20:51:00Z">
        <w:r w:rsidR="007E0297" w:rsidRPr="007D4744">
          <w:rPr>
            <w:lang w:eastAsia="en-GB"/>
          </w:rPr>
          <w:t>’</w:t>
        </w:r>
        <w:r w:rsidR="007E0297">
          <w:rPr>
            <w:lang w:eastAsia="en-GB"/>
          </w:rPr>
          <w:t>t</w:t>
        </w:r>
      </w:ins>
      <w:ins w:id="328" w:author="Carol Nichols" w:date="2022-08-26T20:50:00Z">
        <w:r w:rsidR="00F36CCF">
          <w:t xml:space="preserve"> known at compile time</w:t>
        </w:r>
      </w:ins>
      <w:r w:rsidRPr="00E7070D">
        <w:t>.</w:t>
      </w:r>
      <w:del w:id="329" w:author="Carol Nichols" w:date="2022-08-26T20:50:00Z">
        <w:r w:rsidRPr="00E7070D" w:rsidDel="005A66E9">
          <w:delText xml:space="preserve"> We want to be able to use </w:delText>
        </w:r>
        <w:r w:rsidRPr="00E7070D" w:rsidDel="005A66E9">
          <w:rPr>
            <w:rStyle w:val="Literal"/>
          </w:rPr>
          <w:delText>State</w:delText>
        </w:r>
        <w:r w:rsidRPr="007D4744" w:rsidDel="005A66E9">
          <w:rPr>
            <w:lang w:eastAsia="en-GB"/>
          </w:rPr>
          <w:delText xml:space="preserve"> as a</w:delText>
        </w:r>
        <w:r w:rsidR="00E7070D" w:rsidDel="005A66E9">
          <w:rPr>
            <w:lang w:eastAsia="en-GB"/>
          </w:rPr>
          <w:delText xml:space="preserve"> </w:delText>
        </w:r>
        <w:r w:rsidRPr="007D4744" w:rsidDel="005A66E9">
          <w:rPr>
            <w:lang w:eastAsia="en-GB"/>
          </w:rPr>
          <w:delText>trait object, so we need its methods to be object safe.</w:delText>
        </w:r>
      </w:del>
    </w:p>
    <w:p w14:paraId="0B01E649" w14:textId="16DC64C0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Other duplication includes the similar implementations of the </w:t>
      </w:r>
      <w:r w:rsidRPr="00E7070D">
        <w:rPr>
          <w:rStyle w:val="Literal"/>
        </w:rPr>
        <w:t>request_review</w:t>
      </w:r>
      <w:r w:rsidR="00E7070D" w:rsidRPr="00E7070D">
        <w:t xml:space="preserve"> </w:t>
      </w:r>
      <w:r w:rsidRPr="00E7070D">
        <w:t xml:space="preserve">and </w:t>
      </w:r>
      <w:r w:rsidRPr="00E7070D">
        <w:rPr>
          <w:rStyle w:val="Literal"/>
        </w:rPr>
        <w:t>approve</w:t>
      </w:r>
      <w:r w:rsidRPr="00E7070D">
        <w:t xml:space="preserve"> methods on </w:t>
      </w:r>
      <w:r w:rsidRPr="00E7070D">
        <w:rPr>
          <w:rStyle w:val="Literal"/>
        </w:rPr>
        <w:t>Post</w:t>
      </w:r>
      <w:r w:rsidRPr="00E7070D">
        <w:t>. Both methods delegate to the implementation of</w:t>
      </w:r>
      <w:r w:rsidR="00E7070D" w:rsidRPr="00E7070D">
        <w:t xml:space="preserve"> </w:t>
      </w:r>
      <w:r w:rsidRPr="00E7070D">
        <w:t xml:space="preserve">the same method on the value in the </w:t>
      </w:r>
      <w:r w:rsidRPr="00E7070D">
        <w:rPr>
          <w:rStyle w:val="Literal"/>
        </w:rPr>
        <w:t>state</w:t>
      </w:r>
      <w:r w:rsidRPr="00E7070D">
        <w:t xml:space="preserve"> field of </w:t>
      </w:r>
      <w:r w:rsidRPr="00E7070D">
        <w:rPr>
          <w:rStyle w:val="Literal"/>
        </w:rPr>
        <w:t>Option</w:t>
      </w:r>
      <w:r w:rsidRPr="00E7070D">
        <w:t xml:space="preserve"> and set the new</w:t>
      </w:r>
      <w:r w:rsidR="00E7070D" w:rsidRPr="00E7070D">
        <w:t xml:space="preserve"> </w:t>
      </w:r>
      <w:r w:rsidRPr="00E7070D">
        <w:t xml:space="preserve">value of the </w:t>
      </w:r>
      <w:r w:rsidRPr="00E7070D">
        <w:rPr>
          <w:rStyle w:val="Literal"/>
        </w:rPr>
        <w:t>state</w:t>
      </w:r>
      <w:r w:rsidRPr="00E7070D">
        <w:t xml:space="preserve"> field to the result. If we had a lot of methods on </w:t>
      </w:r>
      <w:r w:rsidRPr="00E7070D">
        <w:rPr>
          <w:rStyle w:val="Literal"/>
        </w:rPr>
        <w:t>Post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that followed this pattern, we might consider defining a macro to eliminate the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 xml:space="preserve">repetition (see </w:t>
      </w:r>
      <w:del w:id="330" w:author="Audrey Doyle" w:date="2022-08-05T13:33:00Z">
        <w:r w:rsidRPr="007D4744" w:rsidDel="00E131C9">
          <w:rPr>
            <w:lang w:eastAsia="en-GB"/>
          </w:rPr>
          <w:delText xml:space="preserve">the </w:delText>
        </w:r>
      </w:del>
      <w:r w:rsidRPr="00E131C9">
        <w:rPr>
          <w:rStyle w:val="Xref"/>
          <w:rPrChange w:id="331" w:author="Audrey Doyle" w:date="2022-08-05T13:33:00Z">
            <w:rPr>
              <w:lang w:eastAsia="en-GB"/>
            </w:rPr>
          </w:rPrChange>
        </w:rPr>
        <w:t>“</w:t>
      </w:r>
      <w:r w:rsidRPr="00E131C9">
        <w:rPr>
          <w:rStyle w:val="Xref"/>
        </w:rPr>
        <w:t>Macros</w:t>
      </w:r>
      <w:r w:rsidRPr="00E131C9">
        <w:rPr>
          <w:rStyle w:val="Xref"/>
          <w:rPrChange w:id="332" w:author="Audrey Doyle" w:date="2022-08-05T13:33:00Z">
            <w:rPr>
              <w:lang w:eastAsia="en-GB"/>
            </w:rPr>
          </w:rPrChange>
        </w:rPr>
        <w:t>”</w:t>
      </w:r>
      <w:r w:rsidRPr="007D4744">
        <w:rPr>
          <w:lang w:eastAsia="en-GB"/>
        </w:rPr>
        <w:t xml:space="preserve"> </w:t>
      </w:r>
      <w:del w:id="333" w:author="Audrey Doyle" w:date="2022-08-05T13:33:00Z">
        <w:r w:rsidRPr="007D4744" w:rsidDel="00E131C9">
          <w:rPr>
            <w:lang w:eastAsia="en-GB"/>
          </w:rPr>
          <w:delText>section i</w:delText>
        </w:r>
      </w:del>
      <w:ins w:id="334" w:author="Audrey Doyle" w:date="2022-08-05T13:33:00Z">
        <w:r w:rsidR="00E131C9">
          <w:rPr>
            <w:lang w:eastAsia="en-GB"/>
          </w:rPr>
          <w:t>o</w:t>
        </w:r>
      </w:ins>
      <w:r w:rsidRPr="007D4744">
        <w:rPr>
          <w:lang w:eastAsia="en-GB"/>
        </w:rPr>
        <w:t xml:space="preserve">n </w:t>
      </w:r>
      <w:del w:id="335" w:author="Audrey Doyle" w:date="2022-08-05T13:33:00Z">
        <w:r w:rsidRPr="00CA66E6" w:rsidDel="00E131C9">
          <w:rPr>
            <w:rStyle w:val="Xref"/>
          </w:rPr>
          <w:delText>Chapter 19</w:delText>
        </w:r>
      </w:del>
      <w:ins w:id="336" w:author="Audrey Doyle" w:date="2022-08-05T13:33:00Z">
        <w:r w:rsidR="00E131C9">
          <w:rPr>
            <w:rStyle w:val="Xref"/>
          </w:rPr>
          <w:t>page XX</w:t>
        </w:r>
      </w:ins>
      <w:r w:rsidRPr="007D4744">
        <w:rPr>
          <w:lang w:eastAsia="en-GB"/>
        </w:rPr>
        <w:t>).</w:t>
      </w:r>
    </w:p>
    <w:p w14:paraId="62EC4301" w14:textId="3B7464BE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By implementing the state pattern exactly as it’s defined for object-oriented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languages, we’re not taking as full advantage of Rust’s strengths as we could.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 xml:space="preserve">Let’s look at some changes we can make to the </w:t>
      </w:r>
      <w:r w:rsidRPr="00E7070D">
        <w:rPr>
          <w:rStyle w:val="Literal"/>
        </w:rPr>
        <w:t>blog</w:t>
      </w:r>
      <w:r w:rsidRPr="007D4744">
        <w:rPr>
          <w:lang w:eastAsia="en-GB"/>
        </w:rPr>
        <w:t xml:space="preserve"> crate that can make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 xml:space="preserve">invalid states and transitions into </w:t>
      </w:r>
      <w:del w:id="337" w:author="Audrey Doyle" w:date="2022-08-05T13:33:00Z">
        <w:r w:rsidRPr="007D4744" w:rsidDel="00E131C9">
          <w:rPr>
            <w:lang w:eastAsia="en-GB"/>
          </w:rPr>
          <w:delText xml:space="preserve">compile </w:delText>
        </w:r>
      </w:del>
      <w:ins w:id="338" w:author="Audrey Doyle" w:date="2022-08-05T13:33:00Z">
        <w:r w:rsidR="00E131C9" w:rsidRPr="007D4744">
          <w:rPr>
            <w:lang w:eastAsia="en-GB"/>
          </w:rPr>
          <w:t>compile</w:t>
        </w:r>
        <w:r w:rsidR="00E131C9">
          <w:rPr>
            <w:lang w:eastAsia="en-GB"/>
          </w:rPr>
          <w:t>-</w:t>
        </w:r>
      </w:ins>
      <w:r w:rsidRPr="007D4744">
        <w:rPr>
          <w:lang w:eastAsia="en-GB"/>
        </w:rPr>
        <w:t>time errors.</w:t>
      </w:r>
      <w:ins w:id="339" w:author="Carol Nichols" w:date="2022-08-26T21:02:00Z">
        <w:r w:rsidR="00670D11">
          <w:fldChar w:fldCharType="begin"/>
        </w:r>
        <w:r w:rsidR="00670D11">
          <w:instrText xml:space="preserve"> XE "state pattern endRange" </w:instrText>
        </w:r>
        <w:r w:rsidR="00670D11">
          <w:fldChar w:fldCharType="end"/>
        </w:r>
      </w:ins>
    </w:p>
    <w:p w14:paraId="1CD357F4" w14:textId="77777777" w:rsidR="007D4744" w:rsidRPr="007D4744" w:rsidRDefault="007D4744" w:rsidP="00363861">
      <w:pPr>
        <w:pStyle w:val="HeadC"/>
        <w:rPr>
          <w:lang w:eastAsia="en-GB"/>
        </w:rPr>
      </w:pPr>
      <w:bookmarkStart w:id="340" w:name="encoding-states-and-behavior-as-types"/>
      <w:bookmarkStart w:id="341" w:name="_Toc106713683"/>
      <w:bookmarkEnd w:id="340"/>
      <w:r w:rsidRPr="007D4744">
        <w:rPr>
          <w:lang w:eastAsia="en-GB"/>
        </w:rPr>
        <w:t>Encoding States and Behavior as Types</w:t>
      </w:r>
      <w:bookmarkEnd w:id="341"/>
    </w:p>
    <w:p w14:paraId="72E1F644" w14:textId="4AC722A3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We’ll show you how to rethink the state pattern to get a different set of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trade-offs. Rather than encapsulating the states and transitions completely so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outside code has no knowledge of them, we’ll encode the states into different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types. Consequently, Rust’s type checking system will prevent attempts to use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draft posts where only published posts are allowed by issuing a compiler error.</w:t>
      </w:r>
    </w:p>
    <w:p w14:paraId="61B18B9B" w14:textId="77777777" w:rsidR="007D4744" w:rsidRPr="007D4744" w:rsidRDefault="007D4744" w:rsidP="00E7070D">
      <w:pPr>
        <w:pStyle w:val="Body"/>
        <w:rPr>
          <w:lang w:eastAsia="en-GB"/>
        </w:rPr>
      </w:pPr>
      <w:r w:rsidRPr="00E7070D">
        <w:t xml:space="preserve">Let’s consider the first part of </w:t>
      </w:r>
      <w:r w:rsidRPr="00E7070D">
        <w:rPr>
          <w:rStyle w:val="Literal"/>
        </w:rPr>
        <w:t>main</w:t>
      </w:r>
      <w:r w:rsidRPr="007D4744">
        <w:rPr>
          <w:lang w:eastAsia="en-GB"/>
        </w:rPr>
        <w:t xml:space="preserve"> in Listing 17-11:</w:t>
      </w:r>
    </w:p>
    <w:p w14:paraId="7345B1B7" w14:textId="472E5568" w:rsidR="007D4744" w:rsidRPr="007D4744" w:rsidRDefault="00363861" w:rsidP="00363861">
      <w:pPr>
        <w:pStyle w:val="CodeLabel"/>
        <w:rPr>
          <w:lang w:eastAsia="en-GB"/>
        </w:rPr>
      </w:pPr>
      <w:del w:id="342" w:author="Audrey Doyle" w:date="2022-08-05T13:34:00Z">
        <w:r w:rsidDel="00E131C9">
          <w:rPr>
            <w:lang w:eastAsia="en-GB"/>
          </w:rPr>
          <w:delText xml:space="preserve"> </w:delText>
        </w:r>
      </w:del>
      <w:r w:rsidR="007D4744" w:rsidRPr="007D4744">
        <w:rPr>
          <w:lang w:eastAsia="en-GB"/>
        </w:rPr>
        <w:t>src/main.rs</w:t>
      </w:r>
    </w:p>
    <w:p w14:paraId="53BFB5B6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fn main() {</w:t>
      </w:r>
    </w:p>
    <w:p w14:paraId="7CAAE73F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let mut post = Post::new();</w:t>
      </w:r>
    </w:p>
    <w:p w14:paraId="43765DD0" w14:textId="77777777" w:rsidR="007D4744" w:rsidRPr="007D4744" w:rsidRDefault="007D4744" w:rsidP="00363861">
      <w:pPr>
        <w:pStyle w:val="Code"/>
        <w:rPr>
          <w:lang w:eastAsia="en-GB"/>
        </w:rPr>
      </w:pPr>
    </w:p>
    <w:p w14:paraId="2EF9CD34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post.add_text("I ate a salad for lunch today");</w:t>
      </w:r>
    </w:p>
    <w:p w14:paraId="40421929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assert_eq!("", post.content());</w:t>
      </w:r>
    </w:p>
    <w:p w14:paraId="42CC087F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286EB85F" w14:textId="7C93BA92" w:rsidR="007D4744" w:rsidRPr="007D4744" w:rsidRDefault="007D4744" w:rsidP="00E7070D">
      <w:pPr>
        <w:pStyle w:val="Body"/>
        <w:rPr>
          <w:lang w:eastAsia="en-GB"/>
        </w:rPr>
      </w:pPr>
      <w:r w:rsidRPr="00E7070D">
        <w:t xml:space="preserve">We still enable the creation of new posts in the draft state using </w:t>
      </w:r>
      <w:r w:rsidRPr="00E7070D">
        <w:rPr>
          <w:rStyle w:val="Literal"/>
        </w:rPr>
        <w:t>Post::new</w:t>
      </w:r>
      <w:r w:rsidR="00E7070D" w:rsidRPr="00E7070D">
        <w:t xml:space="preserve"> </w:t>
      </w:r>
      <w:r w:rsidRPr="00E7070D">
        <w:t>and the ability to add text to the post’s content. But instead of having a</w:t>
      </w:r>
      <w:r w:rsidR="00E7070D" w:rsidRPr="00E7070D">
        <w:t xml:space="preserve"> </w:t>
      </w:r>
      <w:r w:rsidRPr="00E7070D">
        <w:rPr>
          <w:rStyle w:val="Literal"/>
        </w:rPr>
        <w:t>content</w:t>
      </w:r>
      <w:r w:rsidRPr="00E7070D">
        <w:t xml:space="preserve"> method on a draft post that returns an empty string, we’ll make it so</w:t>
      </w:r>
      <w:r w:rsidR="00E7070D" w:rsidRPr="00E7070D">
        <w:t xml:space="preserve"> </w:t>
      </w:r>
      <w:r w:rsidRPr="00E7070D">
        <w:t xml:space="preserve">draft posts don’t have the </w:t>
      </w:r>
      <w:r w:rsidRPr="00E7070D">
        <w:rPr>
          <w:rStyle w:val="Literal"/>
        </w:rPr>
        <w:t>content</w:t>
      </w:r>
      <w:r w:rsidRPr="00E7070D">
        <w:t xml:space="preserve"> method at all. That way, if we try to get</w:t>
      </w:r>
      <w:r w:rsidR="00E7070D" w:rsidRPr="00E7070D">
        <w:t xml:space="preserve"> </w:t>
      </w:r>
      <w:r w:rsidRPr="00E7070D">
        <w:t>a draft post’s content, we’ll get a compiler error telling us the method</w:t>
      </w:r>
      <w:r w:rsidR="00E7070D" w:rsidRPr="00E7070D">
        <w:t xml:space="preserve"> </w:t>
      </w:r>
      <w:r w:rsidRPr="00E7070D">
        <w:t>doesn’t exist. As a result, it will be impossible for us to accidentally</w:t>
      </w:r>
      <w:r w:rsidR="00E7070D" w:rsidRPr="00E7070D">
        <w:t xml:space="preserve"> </w:t>
      </w:r>
      <w:r w:rsidRPr="00E7070D">
        <w:t>display draft post content in production</w:t>
      </w:r>
      <w:del w:id="343" w:author="Audrey Doyle" w:date="2022-08-05T13:34:00Z">
        <w:r w:rsidRPr="00E7070D" w:rsidDel="00E131C9">
          <w:delText>,</w:delText>
        </w:r>
      </w:del>
      <w:r w:rsidRPr="00E7070D">
        <w:t xml:space="preserve"> because that code won’t even compile.</w:t>
      </w:r>
      <w:r w:rsidR="00E7070D" w:rsidRPr="00E7070D">
        <w:t xml:space="preserve"> </w:t>
      </w:r>
      <w:r w:rsidRPr="00E7070D">
        <w:t xml:space="preserve">Listing 17-19 shows the definition of a </w:t>
      </w:r>
      <w:r w:rsidRPr="00E7070D">
        <w:rPr>
          <w:rStyle w:val="Literal"/>
        </w:rPr>
        <w:t>Post</w:t>
      </w:r>
      <w:r w:rsidRPr="00E7070D">
        <w:t xml:space="preserve"> struct and a </w:t>
      </w:r>
      <w:r w:rsidRPr="00E7070D">
        <w:rPr>
          <w:rStyle w:val="Literal"/>
        </w:rPr>
        <w:t>DraftPost</w:t>
      </w:r>
      <w:r w:rsidRPr="007D4744">
        <w:rPr>
          <w:lang w:eastAsia="en-GB"/>
        </w:rPr>
        <w:t xml:space="preserve"> struct,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as well as methods on each</w:t>
      </w:r>
      <w:ins w:id="344" w:author="Audrey Doyle" w:date="2022-08-05T13:34:00Z">
        <w:r w:rsidR="00E131C9">
          <w:rPr>
            <w:lang w:eastAsia="en-GB"/>
          </w:rPr>
          <w:t>.</w:t>
        </w:r>
      </w:ins>
      <w:del w:id="345" w:author="Audrey Doyle" w:date="2022-08-05T13:34:00Z">
        <w:r w:rsidRPr="007D4744" w:rsidDel="00E131C9">
          <w:rPr>
            <w:lang w:eastAsia="en-GB"/>
          </w:rPr>
          <w:delText>:</w:delText>
        </w:r>
      </w:del>
    </w:p>
    <w:p w14:paraId="3AA3CBE2" w14:textId="467C8F71" w:rsidR="007D4744" w:rsidRPr="007D4744" w:rsidRDefault="00363861" w:rsidP="00363861">
      <w:pPr>
        <w:pStyle w:val="CodeLabel"/>
        <w:rPr>
          <w:lang w:eastAsia="en-GB"/>
        </w:rPr>
      </w:pPr>
      <w:del w:id="346" w:author="Audrey Doyle" w:date="2022-08-05T13:34:00Z">
        <w:r w:rsidDel="00E131C9">
          <w:rPr>
            <w:lang w:eastAsia="en-GB"/>
          </w:rPr>
          <w:delText xml:space="preserve"> </w:delText>
        </w:r>
      </w:del>
      <w:r w:rsidR="007D4744" w:rsidRPr="007D4744">
        <w:rPr>
          <w:lang w:eastAsia="en-GB"/>
        </w:rPr>
        <w:t>src/lib.rs</w:t>
      </w:r>
    </w:p>
    <w:p w14:paraId="38D17FDC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pub struct Post {</w:t>
      </w:r>
    </w:p>
    <w:p w14:paraId="5822DDD5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content: String,</w:t>
      </w:r>
    </w:p>
    <w:p w14:paraId="4CA51616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744D1E6F" w14:textId="77777777" w:rsidR="007D4744" w:rsidRPr="007D4744" w:rsidRDefault="007D4744" w:rsidP="00363861">
      <w:pPr>
        <w:pStyle w:val="Code"/>
        <w:rPr>
          <w:lang w:eastAsia="en-GB"/>
        </w:rPr>
      </w:pPr>
    </w:p>
    <w:p w14:paraId="4D957D5D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pub struct DraftPost {</w:t>
      </w:r>
    </w:p>
    <w:p w14:paraId="7AF72822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content: String,</w:t>
      </w:r>
    </w:p>
    <w:p w14:paraId="76CB87E6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792983F4" w14:textId="77777777" w:rsidR="007D4744" w:rsidRPr="007D4744" w:rsidRDefault="007D4744" w:rsidP="00363861">
      <w:pPr>
        <w:pStyle w:val="Code"/>
        <w:rPr>
          <w:lang w:eastAsia="en-GB"/>
        </w:rPr>
      </w:pPr>
    </w:p>
    <w:p w14:paraId="48B81C27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impl Post {</w:t>
      </w:r>
    </w:p>
    <w:p w14:paraId="5A1CEF64" w14:textId="4484C85C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</w:t>
      </w:r>
      <w:r w:rsidR="00540DA1" w:rsidRPr="00540DA1">
        <w:rPr>
          <w:rStyle w:val="CodeAnnotation"/>
        </w:rPr>
        <w:t>1</w:t>
      </w:r>
      <w:r w:rsidRPr="007D4744">
        <w:rPr>
          <w:lang w:eastAsia="en-GB"/>
        </w:rPr>
        <w:t xml:space="preserve"> pub fn new() -&gt; DraftPost {</w:t>
      </w:r>
    </w:p>
    <w:p w14:paraId="2318A666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DraftPost {</w:t>
      </w:r>
    </w:p>
    <w:p w14:paraId="03B44D15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  content: String::new(),</w:t>
      </w:r>
    </w:p>
    <w:p w14:paraId="36FDD0AF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}</w:t>
      </w:r>
    </w:p>
    <w:p w14:paraId="423B89F0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01279728" w14:textId="77777777" w:rsidR="007D4744" w:rsidRPr="007D4744" w:rsidRDefault="007D4744" w:rsidP="00363861">
      <w:pPr>
        <w:pStyle w:val="Code"/>
        <w:rPr>
          <w:lang w:eastAsia="en-GB"/>
        </w:rPr>
      </w:pPr>
    </w:p>
    <w:p w14:paraId="66DE7A46" w14:textId="35073CA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</w:t>
      </w:r>
      <w:r w:rsidR="00540DA1" w:rsidRPr="00540DA1">
        <w:rPr>
          <w:rStyle w:val="CodeAnnotation"/>
        </w:rPr>
        <w:t>2</w:t>
      </w:r>
      <w:r w:rsidRPr="007D4744">
        <w:rPr>
          <w:lang w:eastAsia="en-GB"/>
        </w:rPr>
        <w:t xml:space="preserve"> pub fn content(&amp;self) -&gt; &amp;str {</w:t>
      </w:r>
    </w:p>
    <w:p w14:paraId="0005B7BC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&amp;self.content</w:t>
      </w:r>
    </w:p>
    <w:p w14:paraId="7666603D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50870629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67044036" w14:textId="77777777" w:rsidR="007D4744" w:rsidRPr="007D4744" w:rsidRDefault="007D4744" w:rsidP="00363861">
      <w:pPr>
        <w:pStyle w:val="Code"/>
        <w:rPr>
          <w:lang w:eastAsia="en-GB"/>
        </w:rPr>
      </w:pPr>
    </w:p>
    <w:p w14:paraId="29205859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impl DraftPost {</w:t>
      </w:r>
    </w:p>
    <w:p w14:paraId="58EA040E" w14:textId="71AE943A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</w:t>
      </w:r>
      <w:r w:rsidR="00540DA1" w:rsidRPr="00540DA1">
        <w:rPr>
          <w:rStyle w:val="CodeAnnotation"/>
        </w:rPr>
        <w:t>3</w:t>
      </w:r>
      <w:r w:rsidRPr="007D4744">
        <w:rPr>
          <w:lang w:eastAsia="en-GB"/>
        </w:rPr>
        <w:t xml:space="preserve"> pub fn add_text(&amp;mut self, text: &amp;str) {</w:t>
      </w:r>
    </w:p>
    <w:p w14:paraId="24AA6FFE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self.content.push_str(text);</w:t>
      </w:r>
    </w:p>
    <w:p w14:paraId="3997341F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78B762B9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2E534EC4" w14:textId="67724B25" w:rsidR="007D4744" w:rsidRPr="007D4744" w:rsidRDefault="007D4744" w:rsidP="00B9296F">
      <w:pPr>
        <w:pStyle w:val="CodeListingCaption"/>
        <w:rPr>
          <w:lang w:eastAsia="en-GB"/>
        </w:rPr>
      </w:pPr>
      <w:r w:rsidRPr="00E7070D">
        <w:t xml:space="preserve">A </w:t>
      </w:r>
      <w:r w:rsidRPr="00E7070D">
        <w:rPr>
          <w:rStyle w:val="Literal"/>
        </w:rPr>
        <w:t>Post</w:t>
      </w:r>
      <w:r w:rsidRPr="00E7070D">
        <w:t xml:space="preserve"> with a </w:t>
      </w:r>
      <w:r w:rsidRPr="00E7070D">
        <w:rPr>
          <w:rStyle w:val="Literal"/>
        </w:rPr>
        <w:t>content</w:t>
      </w:r>
      <w:r w:rsidRPr="00E7070D">
        <w:t xml:space="preserve"> method and a </w:t>
      </w:r>
      <w:r w:rsidRPr="00E7070D">
        <w:rPr>
          <w:rStyle w:val="Literal"/>
        </w:rPr>
        <w:t>DraftPost</w:t>
      </w:r>
      <w:r w:rsidRPr="00E7070D">
        <w:t xml:space="preserve"> without a</w:t>
      </w:r>
      <w:r w:rsidR="00E7070D" w:rsidRPr="00E7070D">
        <w:t xml:space="preserve"> </w:t>
      </w:r>
      <w:r w:rsidRPr="00E7070D">
        <w:rPr>
          <w:rStyle w:val="Literal"/>
        </w:rPr>
        <w:t>content</w:t>
      </w:r>
      <w:r w:rsidRPr="007D4744">
        <w:rPr>
          <w:lang w:eastAsia="en-GB"/>
        </w:rPr>
        <w:t xml:space="preserve"> method</w:t>
      </w:r>
    </w:p>
    <w:p w14:paraId="4D017CE9" w14:textId="7B65028E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Both the </w:t>
      </w:r>
      <w:r w:rsidRPr="00E7070D">
        <w:rPr>
          <w:rStyle w:val="Literal"/>
        </w:rPr>
        <w:t>Post</w:t>
      </w:r>
      <w:r w:rsidRPr="00E7070D">
        <w:t xml:space="preserve"> and </w:t>
      </w:r>
      <w:r w:rsidRPr="00E7070D">
        <w:rPr>
          <w:rStyle w:val="Literal"/>
        </w:rPr>
        <w:t>DraftPost</w:t>
      </w:r>
      <w:r w:rsidRPr="00E7070D">
        <w:t xml:space="preserve"> structs have a private </w:t>
      </w:r>
      <w:r w:rsidRPr="00E7070D">
        <w:rPr>
          <w:rStyle w:val="Literal"/>
        </w:rPr>
        <w:t>content</w:t>
      </w:r>
      <w:r w:rsidRPr="00E7070D">
        <w:t xml:space="preserve"> field that</w:t>
      </w:r>
      <w:r w:rsidR="00E7070D" w:rsidRPr="00E7070D">
        <w:t xml:space="preserve"> </w:t>
      </w:r>
      <w:r w:rsidRPr="00E7070D">
        <w:t xml:space="preserve">stores the blog post text. The structs no longer have the </w:t>
      </w:r>
      <w:r w:rsidRPr="00E7070D">
        <w:rPr>
          <w:rStyle w:val="Literal"/>
        </w:rPr>
        <w:t>state</w:t>
      </w:r>
      <w:r w:rsidRPr="00E7070D">
        <w:t xml:space="preserve"> field because</w:t>
      </w:r>
      <w:r w:rsidR="00E7070D" w:rsidRPr="00E7070D">
        <w:t xml:space="preserve"> </w:t>
      </w:r>
      <w:r w:rsidRPr="00E7070D">
        <w:t xml:space="preserve">we’re moving the encoding of the state to the types of the structs. The </w:t>
      </w:r>
      <w:r w:rsidRPr="00E7070D">
        <w:rPr>
          <w:rStyle w:val="Literal"/>
        </w:rPr>
        <w:t>Post</w:t>
      </w:r>
      <w:r w:rsidR="00E7070D" w:rsidRPr="00E7070D">
        <w:t xml:space="preserve"> </w:t>
      </w:r>
      <w:r w:rsidRPr="00E7070D">
        <w:t xml:space="preserve">struct will represent a published post, and it has a </w:t>
      </w:r>
      <w:r w:rsidRPr="00E7070D">
        <w:rPr>
          <w:rStyle w:val="Literal"/>
        </w:rPr>
        <w:t>content</w:t>
      </w:r>
      <w:r w:rsidRPr="00E7070D">
        <w:t xml:space="preserve"> method that</w:t>
      </w:r>
      <w:r w:rsidR="00E7070D" w:rsidRPr="00E7070D">
        <w:t xml:space="preserve"> </w:t>
      </w:r>
      <w:r w:rsidRPr="00E7070D">
        <w:t xml:space="preserve">returns the </w:t>
      </w:r>
      <w:r w:rsidRPr="00E7070D">
        <w:rPr>
          <w:rStyle w:val="Literal"/>
        </w:rPr>
        <w:t>content</w:t>
      </w:r>
      <w:r w:rsidRPr="007D4744">
        <w:rPr>
          <w:lang w:eastAsia="en-GB"/>
        </w:rPr>
        <w:t xml:space="preserve"> </w:t>
      </w:r>
      <w:r w:rsidR="00540DA1" w:rsidRPr="00540DA1">
        <w:rPr>
          <w:rStyle w:val="CodeAnnotation"/>
        </w:rPr>
        <w:t>2</w:t>
      </w:r>
      <w:r w:rsidRPr="007D4744">
        <w:rPr>
          <w:lang w:eastAsia="en-GB"/>
        </w:rPr>
        <w:t>.</w:t>
      </w:r>
    </w:p>
    <w:p w14:paraId="4D21C9F7" w14:textId="013F1DA4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We still have a </w:t>
      </w:r>
      <w:r w:rsidRPr="00E7070D">
        <w:rPr>
          <w:rStyle w:val="Literal"/>
        </w:rPr>
        <w:t>Post::new</w:t>
      </w:r>
      <w:r w:rsidRPr="00E7070D">
        <w:t xml:space="preserve"> function, but instead of returning an instance of</w:t>
      </w:r>
      <w:r w:rsidR="00E7070D" w:rsidRPr="00E7070D">
        <w:t xml:space="preserve"> </w:t>
      </w:r>
      <w:r w:rsidRPr="00E7070D">
        <w:rPr>
          <w:rStyle w:val="Literal"/>
        </w:rPr>
        <w:t>Post</w:t>
      </w:r>
      <w:r w:rsidRPr="00E7070D">
        <w:t xml:space="preserve">, it returns an instance of </w:t>
      </w:r>
      <w:r w:rsidRPr="00E7070D">
        <w:rPr>
          <w:rStyle w:val="Literal"/>
        </w:rPr>
        <w:t>DraftPost</w:t>
      </w:r>
      <w:r w:rsidRPr="00E7070D">
        <w:t xml:space="preserve"> </w:t>
      </w:r>
      <w:r w:rsidR="00540DA1" w:rsidRPr="00540DA1">
        <w:rPr>
          <w:rStyle w:val="CodeAnnotation"/>
        </w:rPr>
        <w:t>1</w:t>
      </w:r>
      <w:r w:rsidRPr="00E7070D">
        <w:t xml:space="preserve">. Because </w:t>
      </w:r>
      <w:r w:rsidRPr="00E7070D">
        <w:rPr>
          <w:rStyle w:val="Literal"/>
        </w:rPr>
        <w:t>content</w:t>
      </w:r>
      <w:r w:rsidRPr="00E7070D">
        <w:t xml:space="preserve"> is private</w:t>
      </w:r>
      <w:r w:rsidR="00E7070D" w:rsidRPr="00E7070D">
        <w:t xml:space="preserve"> </w:t>
      </w:r>
      <w:r w:rsidRPr="00E7070D">
        <w:t xml:space="preserve">and there aren’t any functions that return </w:t>
      </w:r>
      <w:r w:rsidRPr="00E7070D">
        <w:rPr>
          <w:rStyle w:val="Literal"/>
        </w:rPr>
        <w:t>Post</w:t>
      </w:r>
      <w:r w:rsidRPr="00E7070D">
        <w:t>, it’s not possible to create</w:t>
      </w:r>
      <w:r w:rsidR="00E7070D" w:rsidRPr="00E7070D">
        <w:t xml:space="preserve"> </w:t>
      </w:r>
      <w:r w:rsidRPr="00E7070D">
        <w:t xml:space="preserve">an instance of </w:t>
      </w:r>
      <w:r w:rsidRPr="00E7070D">
        <w:rPr>
          <w:rStyle w:val="Literal"/>
        </w:rPr>
        <w:t>Post</w:t>
      </w:r>
      <w:r w:rsidRPr="007D4744">
        <w:rPr>
          <w:lang w:eastAsia="en-GB"/>
        </w:rPr>
        <w:t xml:space="preserve"> right now.</w:t>
      </w:r>
    </w:p>
    <w:p w14:paraId="244DE1F9" w14:textId="0AD7E7BF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The </w:t>
      </w:r>
      <w:r w:rsidRPr="00E7070D">
        <w:rPr>
          <w:rStyle w:val="Literal"/>
        </w:rPr>
        <w:t>DraftPost</w:t>
      </w:r>
      <w:r w:rsidRPr="00E7070D">
        <w:t xml:space="preserve"> struct has an </w:t>
      </w:r>
      <w:r w:rsidRPr="00E7070D">
        <w:rPr>
          <w:rStyle w:val="Literal"/>
        </w:rPr>
        <w:t>add_text</w:t>
      </w:r>
      <w:r w:rsidRPr="00E7070D">
        <w:t xml:space="preserve"> method, so we can add text to</w:t>
      </w:r>
      <w:r w:rsidR="00E7070D" w:rsidRPr="00E7070D">
        <w:t xml:space="preserve"> </w:t>
      </w:r>
      <w:r w:rsidRPr="00E7070D">
        <w:rPr>
          <w:rStyle w:val="Literal"/>
        </w:rPr>
        <w:t>content</w:t>
      </w:r>
      <w:r w:rsidRPr="00E7070D">
        <w:t xml:space="preserve"> as before </w:t>
      </w:r>
      <w:r w:rsidR="00540DA1" w:rsidRPr="00540DA1">
        <w:rPr>
          <w:rStyle w:val="CodeAnnotation"/>
        </w:rPr>
        <w:t>3</w:t>
      </w:r>
      <w:r w:rsidRPr="00E7070D">
        <w:t xml:space="preserve">, but note that </w:t>
      </w:r>
      <w:r w:rsidRPr="00E7070D">
        <w:rPr>
          <w:rStyle w:val="Literal"/>
        </w:rPr>
        <w:t>DraftPost</w:t>
      </w:r>
      <w:r w:rsidRPr="00E7070D">
        <w:t xml:space="preserve"> does not have a </w:t>
      </w:r>
      <w:r w:rsidRPr="00E7070D">
        <w:rPr>
          <w:rStyle w:val="Literal"/>
        </w:rPr>
        <w:t>content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method defined! So now the program ensures all posts start as draft posts, and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draft posts don’t have their content available for display. Any attempt to get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around these constraints will result in a compiler error.</w:t>
      </w:r>
    </w:p>
    <w:p w14:paraId="5AE2CDBF" w14:textId="77777777" w:rsidR="007D4744" w:rsidRPr="007D4744" w:rsidRDefault="007D4744" w:rsidP="00363861">
      <w:pPr>
        <w:pStyle w:val="HeadC"/>
        <w:rPr>
          <w:lang w:eastAsia="en-GB"/>
        </w:rPr>
      </w:pPr>
      <w:bookmarkStart w:id="347" w:name="implementing-transitions-as-transformati"/>
      <w:bookmarkStart w:id="348" w:name="_Toc106713684"/>
      <w:bookmarkEnd w:id="347"/>
      <w:r w:rsidRPr="007D4744">
        <w:rPr>
          <w:lang w:eastAsia="en-GB"/>
        </w:rPr>
        <w:t>Implementing Transitions as Transformations into Different Types</w:t>
      </w:r>
      <w:bookmarkEnd w:id="348"/>
    </w:p>
    <w:p w14:paraId="49FBEC62" w14:textId="0CCB71C1" w:rsidR="007D4744" w:rsidRPr="007D4744" w:rsidRDefault="007D4744" w:rsidP="00E7070D">
      <w:pPr>
        <w:pStyle w:val="Body"/>
        <w:rPr>
          <w:lang w:eastAsia="en-GB"/>
        </w:rPr>
      </w:pPr>
      <w:r w:rsidRPr="00E7070D">
        <w:t>So how do we get a published post? We want to enforce the rule that a draft</w:t>
      </w:r>
      <w:r w:rsidR="00E7070D" w:rsidRPr="00E7070D">
        <w:t xml:space="preserve"> </w:t>
      </w:r>
      <w:r w:rsidRPr="00E7070D">
        <w:t>post has to be reviewed and approved before it can be published. A post in the</w:t>
      </w:r>
      <w:r w:rsidR="00E7070D" w:rsidRPr="00E7070D">
        <w:t xml:space="preserve"> </w:t>
      </w:r>
      <w:r w:rsidRPr="00E7070D">
        <w:t>pending review state should still not display any content. Let’s implement</w:t>
      </w:r>
      <w:r w:rsidR="00E7070D" w:rsidRPr="00E7070D">
        <w:t xml:space="preserve"> </w:t>
      </w:r>
      <w:r w:rsidRPr="00E7070D">
        <w:t xml:space="preserve">these constraints by adding another struct, </w:t>
      </w:r>
      <w:r w:rsidRPr="00E7070D">
        <w:rPr>
          <w:rStyle w:val="Literal"/>
        </w:rPr>
        <w:t>PendingReviewPost</w:t>
      </w:r>
      <w:r w:rsidRPr="00E7070D">
        <w:t>, defining the</w:t>
      </w:r>
      <w:r w:rsidR="00E7070D" w:rsidRPr="00E7070D">
        <w:t xml:space="preserve"> </w:t>
      </w:r>
      <w:r w:rsidRPr="00E7070D">
        <w:rPr>
          <w:rStyle w:val="Literal"/>
        </w:rPr>
        <w:t>request_review</w:t>
      </w:r>
      <w:r w:rsidRPr="00E7070D">
        <w:t xml:space="preserve"> method on </w:t>
      </w:r>
      <w:r w:rsidRPr="00E7070D">
        <w:rPr>
          <w:rStyle w:val="Literal"/>
        </w:rPr>
        <w:t>DraftPost</w:t>
      </w:r>
      <w:r w:rsidRPr="00E7070D">
        <w:t xml:space="preserve"> to return a </w:t>
      </w:r>
      <w:r w:rsidRPr="00E7070D">
        <w:rPr>
          <w:rStyle w:val="Literal"/>
        </w:rPr>
        <w:t>PendingReviewPost</w:t>
      </w:r>
      <w:del w:id="349" w:author="Audrey Doyle" w:date="2022-08-05T14:23:00Z">
        <w:r w:rsidRPr="00E7070D" w:rsidDel="00C46556">
          <w:delText>,</w:delText>
        </w:r>
      </w:del>
      <w:r w:rsidRPr="00E7070D">
        <w:t xml:space="preserve"> and</w:t>
      </w:r>
      <w:r w:rsidR="00E7070D" w:rsidRPr="00E7070D">
        <w:t xml:space="preserve"> </w:t>
      </w:r>
      <w:r w:rsidRPr="00E7070D">
        <w:t xml:space="preserve">defining an </w:t>
      </w:r>
      <w:r w:rsidRPr="00E7070D">
        <w:rPr>
          <w:rStyle w:val="Literal"/>
        </w:rPr>
        <w:t>approve</w:t>
      </w:r>
      <w:r w:rsidRPr="00E7070D">
        <w:t xml:space="preserve"> method on </w:t>
      </w:r>
      <w:r w:rsidRPr="00E7070D">
        <w:rPr>
          <w:rStyle w:val="Literal"/>
        </w:rPr>
        <w:t>PendingReviewPost</w:t>
      </w:r>
      <w:r w:rsidRPr="00E7070D">
        <w:t xml:space="preserve"> to return a </w:t>
      </w:r>
      <w:r w:rsidRPr="00E7070D">
        <w:rPr>
          <w:rStyle w:val="Literal"/>
        </w:rPr>
        <w:t>Post</w:t>
      </w:r>
      <w:r w:rsidRPr="007D4744">
        <w:rPr>
          <w:lang w:eastAsia="en-GB"/>
        </w:rPr>
        <w:t>, as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shown in Listing 17-20</w:t>
      </w:r>
      <w:ins w:id="350" w:author="Audrey Doyle" w:date="2022-08-05T13:35:00Z">
        <w:r w:rsidR="00346811">
          <w:rPr>
            <w:lang w:eastAsia="en-GB"/>
          </w:rPr>
          <w:t>.</w:t>
        </w:r>
      </w:ins>
      <w:del w:id="351" w:author="Audrey Doyle" w:date="2022-08-05T13:35:00Z">
        <w:r w:rsidRPr="007D4744" w:rsidDel="00346811">
          <w:rPr>
            <w:lang w:eastAsia="en-GB"/>
          </w:rPr>
          <w:delText>:</w:delText>
        </w:r>
      </w:del>
    </w:p>
    <w:p w14:paraId="60A836D4" w14:textId="52EC02AF" w:rsidR="007D4744" w:rsidRPr="007D4744" w:rsidRDefault="00363861" w:rsidP="00363861">
      <w:pPr>
        <w:pStyle w:val="CodeLabel"/>
        <w:rPr>
          <w:lang w:eastAsia="en-GB"/>
        </w:rPr>
      </w:pPr>
      <w:del w:id="352" w:author="Audrey Doyle" w:date="2022-08-05T13:35:00Z">
        <w:r w:rsidDel="00346811">
          <w:rPr>
            <w:lang w:eastAsia="en-GB"/>
          </w:rPr>
          <w:delText xml:space="preserve"> </w:delText>
        </w:r>
      </w:del>
      <w:r w:rsidR="007D4744" w:rsidRPr="007D4744">
        <w:rPr>
          <w:lang w:eastAsia="en-GB"/>
        </w:rPr>
        <w:t>src/lib.rs</w:t>
      </w:r>
    </w:p>
    <w:p w14:paraId="304C4AF1" w14:textId="77777777" w:rsidR="007D4744" w:rsidRPr="00B56992" w:rsidRDefault="007D4744" w:rsidP="00363861">
      <w:pPr>
        <w:pStyle w:val="Code"/>
        <w:rPr>
          <w:rStyle w:val="LiteralGray"/>
          <w:rPrChange w:id="353" w:author="Carol Nichols" w:date="2022-08-26T20:29:00Z">
            <w:rPr>
              <w:lang w:eastAsia="en-GB"/>
            </w:rPr>
          </w:rPrChange>
        </w:rPr>
      </w:pPr>
      <w:r w:rsidRPr="00B56992">
        <w:rPr>
          <w:rStyle w:val="LiteralGray"/>
          <w:rPrChange w:id="354" w:author="Carol Nichols" w:date="2022-08-26T20:29:00Z">
            <w:rPr>
              <w:lang w:eastAsia="en-GB"/>
            </w:rPr>
          </w:rPrChange>
        </w:rPr>
        <w:t>impl DraftPost {</w:t>
      </w:r>
    </w:p>
    <w:p w14:paraId="79E3D6EA" w14:textId="2FF7DF35" w:rsidR="007D4744" w:rsidRPr="00B56992" w:rsidRDefault="007D4744" w:rsidP="00363861">
      <w:pPr>
        <w:pStyle w:val="Code"/>
        <w:rPr>
          <w:rStyle w:val="LiteralGray"/>
          <w:rPrChange w:id="355" w:author="Carol Nichols" w:date="2022-08-26T20:29:00Z">
            <w:rPr>
              <w:lang w:eastAsia="en-GB"/>
            </w:rPr>
          </w:rPrChange>
        </w:rPr>
      </w:pPr>
      <w:r w:rsidRPr="00B56992">
        <w:rPr>
          <w:rStyle w:val="LiteralGray"/>
          <w:rPrChange w:id="356" w:author="Carol Nichols" w:date="2022-08-26T20:29:00Z">
            <w:rPr>
              <w:lang w:eastAsia="en-GB"/>
            </w:rPr>
          </w:rPrChange>
        </w:rPr>
        <w:t xml:space="preserve">    </w:t>
      </w:r>
      <w:r w:rsidR="00363861" w:rsidRPr="00B56992">
        <w:rPr>
          <w:rStyle w:val="LiteralGray"/>
          <w:rPrChange w:id="357" w:author="Carol Nichols" w:date="2022-08-26T20:29:00Z">
            <w:rPr>
              <w:rStyle w:val="LiteralItalic"/>
            </w:rPr>
          </w:rPrChange>
        </w:rPr>
        <w:t>--snip--</w:t>
      </w:r>
    </w:p>
    <w:p w14:paraId="34B8C745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pub fn request_review(self) -&gt; PendingReviewPost {</w:t>
      </w:r>
    </w:p>
    <w:p w14:paraId="2FC16A13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PendingReviewPost {</w:t>
      </w:r>
    </w:p>
    <w:p w14:paraId="2A0F23BC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  content: self.content,</w:t>
      </w:r>
    </w:p>
    <w:p w14:paraId="21DAAC0E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}</w:t>
      </w:r>
    </w:p>
    <w:p w14:paraId="5D0756DF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7D9C9548" w14:textId="77777777" w:rsidR="007D4744" w:rsidRPr="00B56992" w:rsidRDefault="007D4744" w:rsidP="00363861">
      <w:pPr>
        <w:pStyle w:val="Code"/>
        <w:rPr>
          <w:rStyle w:val="LiteralGray"/>
          <w:rPrChange w:id="358" w:author="Carol Nichols" w:date="2022-08-26T20:29:00Z">
            <w:rPr>
              <w:lang w:eastAsia="en-GB"/>
            </w:rPr>
          </w:rPrChange>
        </w:rPr>
      </w:pPr>
      <w:r w:rsidRPr="00B56992">
        <w:rPr>
          <w:rStyle w:val="LiteralGray"/>
          <w:rPrChange w:id="359" w:author="Carol Nichols" w:date="2022-08-26T20:29:00Z">
            <w:rPr>
              <w:lang w:eastAsia="en-GB"/>
            </w:rPr>
          </w:rPrChange>
        </w:rPr>
        <w:t>}</w:t>
      </w:r>
    </w:p>
    <w:p w14:paraId="7B17D70D" w14:textId="77777777" w:rsidR="007D4744" w:rsidRPr="007D4744" w:rsidRDefault="007D4744" w:rsidP="00363861">
      <w:pPr>
        <w:pStyle w:val="Code"/>
        <w:rPr>
          <w:lang w:eastAsia="en-GB"/>
        </w:rPr>
      </w:pPr>
    </w:p>
    <w:p w14:paraId="5CA1FD24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pub struct PendingReviewPost {</w:t>
      </w:r>
    </w:p>
    <w:p w14:paraId="4D792BD0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content: String,</w:t>
      </w:r>
    </w:p>
    <w:p w14:paraId="3C92AD52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620FE5B3" w14:textId="77777777" w:rsidR="007D4744" w:rsidRPr="007D4744" w:rsidRDefault="007D4744" w:rsidP="00363861">
      <w:pPr>
        <w:pStyle w:val="Code"/>
        <w:rPr>
          <w:lang w:eastAsia="en-GB"/>
        </w:rPr>
      </w:pPr>
    </w:p>
    <w:p w14:paraId="16EBE5BD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impl PendingReviewPost {</w:t>
      </w:r>
    </w:p>
    <w:p w14:paraId="72D931BD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pub fn approve(self) -&gt; Post {</w:t>
      </w:r>
    </w:p>
    <w:p w14:paraId="115614B4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Post {</w:t>
      </w:r>
    </w:p>
    <w:p w14:paraId="2E64E661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    content: self.content,</w:t>
      </w:r>
    </w:p>
    <w:p w14:paraId="6FE6D86C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    }</w:t>
      </w:r>
    </w:p>
    <w:p w14:paraId="0609A87D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 xml:space="preserve">    }</w:t>
      </w:r>
    </w:p>
    <w:p w14:paraId="3B9183A0" w14:textId="77777777" w:rsidR="007D4744" w:rsidRPr="007D4744" w:rsidRDefault="007D4744" w:rsidP="00363861">
      <w:pPr>
        <w:pStyle w:val="Code"/>
        <w:rPr>
          <w:lang w:eastAsia="en-GB"/>
        </w:rPr>
      </w:pPr>
      <w:r w:rsidRPr="007D4744">
        <w:rPr>
          <w:lang w:eastAsia="en-GB"/>
        </w:rPr>
        <w:t>}</w:t>
      </w:r>
    </w:p>
    <w:p w14:paraId="58735E26" w14:textId="2D2C72BA" w:rsidR="007D4744" w:rsidRPr="007D4744" w:rsidRDefault="007D4744" w:rsidP="00B9296F">
      <w:pPr>
        <w:pStyle w:val="CodeListingCaption"/>
        <w:rPr>
          <w:lang w:eastAsia="en-GB"/>
        </w:rPr>
      </w:pPr>
      <w:r w:rsidRPr="00E7070D">
        <w:t xml:space="preserve">A </w:t>
      </w:r>
      <w:r w:rsidRPr="00E7070D">
        <w:rPr>
          <w:rStyle w:val="Literal"/>
        </w:rPr>
        <w:t>PendingReviewPost</w:t>
      </w:r>
      <w:r w:rsidRPr="00E7070D">
        <w:t xml:space="preserve"> that gets created by calling</w:t>
      </w:r>
      <w:r w:rsidR="00E7070D" w:rsidRPr="00E7070D">
        <w:t xml:space="preserve"> </w:t>
      </w:r>
      <w:r w:rsidRPr="00E7070D">
        <w:rPr>
          <w:rStyle w:val="Literal"/>
        </w:rPr>
        <w:t>request_review</w:t>
      </w:r>
      <w:r w:rsidRPr="00E7070D">
        <w:t xml:space="preserve"> on </w:t>
      </w:r>
      <w:r w:rsidRPr="00E7070D">
        <w:rPr>
          <w:rStyle w:val="Literal"/>
        </w:rPr>
        <w:t>DraftPost</w:t>
      </w:r>
      <w:r w:rsidRPr="00E7070D">
        <w:t xml:space="preserve"> and an </w:t>
      </w:r>
      <w:r w:rsidRPr="00E7070D">
        <w:rPr>
          <w:rStyle w:val="Literal"/>
        </w:rPr>
        <w:t>approve</w:t>
      </w:r>
      <w:r w:rsidRPr="00E7070D">
        <w:t xml:space="preserve"> method that turns a</w:t>
      </w:r>
      <w:r w:rsidR="00E7070D" w:rsidRPr="00E7070D">
        <w:t xml:space="preserve"> </w:t>
      </w:r>
      <w:r w:rsidRPr="00E7070D">
        <w:rPr>
          <w:rStyle w:val="Literal"/>
        </w:rPr>
        <w:t>PendingReviewPost</w:t>
      </w:r>
      <w:r w:rsidRPr="00E7070D">
        <w:t xml:space="preserve"> into a published </w:t>
      </w:r>
      <w:r w:rsidRPr="00E7070D">
        <w:rPr>
          <w:rStyle w:val="Literal"/>
        </w:rPr>
        <w:t>Post</w:t>
      </w:r>
    </w:p>
    <w:p w14:paraId="5CEFCD84" w14:textId="58C310F3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The </w:t>
      </w:r>
      <w:r w:rsidRPr="00E7070D">
        <w:rPr>
          <w:rStyle w:val="Literal"/>
        </w:rPr>
        <w:t>request_review</w:t>
      </w:r>
      <w:r w:rsidRPr="00E7070D">
        <w:t xml:space="preserve"> and </w:t>
      </w:r>
      <w:r w:rsidRPr="00E7070D">
        <w:rPr>
          <w:rStyle w:val="Literal"/>
        </w:rPr>
        <w:t>approve</w:t>
      </w:r>
      <w:r w:rsidRPr="00E7070D">
        <w:t xml:space="preserve"> methods take ownership of </w:t>
      </w:r>
      <w:r w:rsidRPr="00E7070D">
        <w:rPr>
          <w:rStyle w:val="Literal"/>
        </w:rPr>
        <w:t>self</w:t>
      </w:r>
      <w:r w:rsidRPr="00E7070D">
        <w:t>, thus</w:t>
      </w:r>
      <w:r w:rsidR="00E7070D" w:rsidRPr="00E7070D">
        <w:t xml:space="preserve"> </w:t>
      </w:r>
      <w:r w:rsidRPr="00E7070D">
        <w:t xml:space="preserve">consuming the </w:t>
      </w:r>
      <w:r w:rsidRPr="00E7070D">
        <w:rPr>
          <w:rStyle w:val="Literal"/>
        </w:rPr>
        <w:t>DraftPost</w:t>
      </w:r>
      <w:r w:rsidRPr="00E7070D">
        <w:t xml:space="preserve"> and </w:t>
      </w:r>
      <w:r w:rsidRPr="00E7070D">
        <w:rPr>
          <w:rStyle w:val="Literal"/>
        </w:rPr>
        <w:t>PendingReviewPost</w:t>
      </w:r>
      <w:r w:rsidRPr="00E7070D">
        <w:t xml:space="preserve"> instances and transforming</w:t>
      </w:r>
      <w:r w:rsidR="00E7070D" w:rsidRPr="00E7070D">
        <w:t xml:space="preserve"> </w:t>
      </w:r>
      <w:r w:rsidRPr="00E7070D">
        <w:t xml:space="preserve">them into a </w:t>
      </w:r>
      <w:r w:rsidRPr="00E7070D">
        <w:rPr>
          <w:rStyle w:val="Literal"/>
        </w:rPr>
        <w:t>PendingReviewPost</w:t>
      </w:r>
      <w:r w:rsidRPr="00E7070D">
        <w:t xml:space="preserve"> and a published </w:t>
      </w:r>
      <w:r w:rsidRPr="00E7070D">
        <w:rPr>
          <w:rStyle w:val="Literal"/>
        </w:rPr>
        <w:t>Post</w:t>
      </w:r>
      <w:r w:rsidRPr="00E7070D">
        <w:t>, respectively. This way,</w:t>
      </w:r>
      <w:r w:rsidR="00E7070D" w:rsidRPr="00E7070D">
        <w:t xml:space="preserve"> </w:t>
      </w:r>
      <w:r w:rsidRPr="00E7070D">
        <w:t xml:space="preserve">we won’t have any lingering </w:t>
      </w:r>
      <w:r w:rsidRPr="00E7070D">
        <w:rPr>
          <w:rStyle w:val="Literal"/>
        </w:rPr>
        <w:t>DraftPost</w:t>
      </w:r>
      <w:r w:rsidRPr="00E7070D">
        <w:t xml:space="preserve"> instances after we’ve called</w:t>
      </w:r>
      <w:r w:rsidR="00E7070D" w:rsidRPr="00E7070D">
        <w:t xml:space="preserve"> </w:t>
      </w:r>
      <w:r w:rsidRPr="00E7070D">
        <w:rPr>
          <w:rStyle w:val="Literal"/>
        </w:rPr>
        <w:t>request_review</w:t>
      </w:r>
      <w:r w:rsidRPr="00E7070D">
        <w:t xml:space="preserve"> on them, and so forth. The </w:t>
      </w:r>
      <w:r w:rsidRPr="00E7070D">
        <w:rPr>
          <w:rStyle w:val="Literal"/>
        </w:rPr>
        <w:t>PendingReviewPost</w:t>
      </w:r>
      <w:r w:rsidRPr="00E7070D">
        <w:t xml:space="preserve"> struct doesn’t</w:t>
      </w:r>
      <w:r w:rsidR="00E7070D" w:rsidRPr="00E7070D">
        <w:t xml:space="preserve"> </w:t>
      </w:r>
      <w:r w:rsidRPr="00E7070D">
        <w:t xml:space="preserve">have a </w:t>
      </w:r>
      <w:r w:rsidRPr="00E7070D">
        <w:rPr>
          <w:rStyle w:val="Literal"/>
        </w:rPr>
        <w:t>content</w:t>
      </w:r>
      <w:r w:rsidRPr="00E7070D">
        <w:t xml:space="preserve"> method defined on it, so attempting to read its content</w:t>
      </w:r>
      <w:r w:rsidR="00E7070D" w:rsidRPr="00E7070D">
        <w:t xml:space="preserve"> </w:t>
      </w:r>
      <w:r w:rsidRPr="00E7070D">
        <w:t xml:space="preserve">results in a compiler error, as with </w:t>
      </w:r>
      <w:r w:rsidRPr="00E7070D">
        <w:rPr>
          <w:rStyle w:val="Literal"/>
        </w:rPr>
        <w:t>DraftPost</w:t>
      </w:r>
      <w:r w:rsidRPr="00E7070D">
        <w:t>. Because the only way to get a</w:t>
      </w:r>
      <w:r w:rsidR="00E7070D" w:rsidRPr="00E7070D">
        <w:t xml:space="preserve"> </w:t>
      </w:r>
      <w:r w:rsidRPr="00E7070D">
        <w:t xml:space="preserve">published </w:t>
      </w:r>
      <w:r w:rsidRPr="00E7070D">
        <w:rPr>
          <w:rStyle w:val="Literal"/>
        </w:rPr>
        <w:t>Post</w:t>
      </w:r>
      <w:r w:rsidRPr="00E7070D">
        <w:t xml:space="preserve"> instance that does have a </w:t>
      </w:r>
      <w:r w:rsidRPr="00E7070D">
        <w:rPr>
          <w:rStyle w:val="Literal"/>
        </w:rPr>
        <w:t>content</w:t>
      </w:r>
      <w:r w:rsidRPr="00E7070D">
        <w:t xml:space="preserve"> method defined is to call</w:t>
      </w:r>
      <w:r w:rsidR="00E7070D" w:rsidRPr="00E7070D">
        <w:t xml:space="preserve"> </w:t>
      </w:r>
      <w:r w:rsidRPr="00E7070D">
        <w:t xml:space="preserve">the </w:t>
      </w:r>
      <w:r w:rsidRPr="00E7070D">
        <w:rPr>
          <w:rStyle w:val="Literal"/>
        </w:rPr>
        <w:t>approve</w:t>
      </w:r>
      <w:r w:rsidRPr="00E7070D">
        <w:t xml:space="preserve"> method on a </w:t>
      </w:r>
      <w:r w:rsidRPr="00E7070D">
        <w:rPr>
          <w:rStyle w:val="Literal"/>
        </w:rPr>
        <w:t>PendingReviewPost</w:t>
      </w:r>
      <w:r w:rsidRPr="00E7070D">
        <w:t>, and the only way to get a</w:t>
      </w:r>
      <w:r w:rsidR="00E7070D" w:rsidRPr="00E7070D">
        <w:t xml:space="preserve"> </w:t>
      </w:r>
      <w:r w:rsidRPr="00E7070D">
        <w:rPr>
          <w:rStyle w:val="Literal"/>
        </w:rPr>
        <w:t>PendingReviewPost</w:t>
      </w:r>
      <w:r w:rsidRPr="00E7070D">
        <w:t xml:space="preserve"> is to call the </w:t>
      </w:r>
      <w:r w:rsidRPr="00E7070D">
        <w:rPr>
          <w:rStyle w:val="Literal"/>
        </w:rPr>
        <w:t>request_review</w:t>
      </w:r>
      <w:r w:rsidRPr="00E7070D">
        <w:t xml:space="preserve"> method on a </w:t>
      </w:r>
      <w:r w:rsidRPr="00E7070D">
        <w:rPr>
          <w:rStyle w:val="Literal"/>
        </w:rPr>
        <w:t>DraftPost</w:t>
      </w:r>
      <w:r w:rsidRPr="007D4744">
        <w:rPr>
          <w:lang w:eastAsia="en-GB"/>
        </w:rPr>
        <w:t>,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we’ve now encoded the blog post workflow into the type system.</w:t>
      </w:r>
    </w:p>
    <w:p w14:paraId="76AC2880" w14:textId="3C745CCA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But we also have to make some small changes to </w:t>
      </w:r>
      <w:r w:rsidRPr="00E7070D">
        <w:rPr>
          <w:rStyle w:val="Literal"/>
        </w:rPr>
        <w:t>main</w:t>
      </w:r>
      <w:r w:rsidRPr="00E7070D">
        <w:t xml:space="preserve">. The </w:t>
      </w:r>
      <w:r w:rsidRPr="00E7070D">
        <w:rPr>
          <w:rStyle w:val="Literal"/>
        </w:rPr>
        <w:t>request_review</w:t>
      </w:r>
      <w:r w:rsidRPr="00E7070D">
        <w:t xml:space="preserve"> and</w:t>
      </w:r>
      <w:r w:rsidR="00E7070D" w:rsidRPr="00E7070D">
        <w:t xml:space="preserve"> </w:t>
      </w:r>
      <w:r w:rsidRPr="00E7070D">
        <w:rPr>
          <w:rStyle w:val="Literal"/>
        </w:rPr>
        <w:t>approve</w:t>
      </w:r>
      <w:r w:rsidRPr="00E7070D">
        <w:t xml:space="preserve"> methods return new instances rather than modifying the struct they’re</w:t>
      </w:r>
      <w:r w:rsidR="00E7070D" w:rsidRPr="00E7070D">
        <w:t xml:space="preserve"> </w:t>
      </w:r>
      <w:r w:rsidRPr="00E7070D">
        <w:t xml:space="preserve">called on, so we need to add more </w:t>
      </w:r>
      <w:r w:rsidRPr="00E7070D">
        <w:rPr>
          <w:rStyle w:val="Literal"/>
        </w:rPr>
        <w:t>let post =</w:t>
      </w:r>
      <w:r w:rsidRPr="00E7070D">
        <w:t xml:space="preserve"> shadowing assignments to save</w:t>
      </w:r>
      <w:r w:rsidR="00E7070D" w:rsidRPr="00E7070D">
        <w:t xml:space="preserve"> </w:t>
      </w:r>
      <w:r w:rsidRPr="00E7070D">
        <w:t>the returned instances. We also can’t have the assertions about the draft and</w:t>
      </w:r>
      <w:r w:rsidR="00E7070D" w:rsidRPr="00E7070D">
        <w:t xml:space="preserve"> </w:t>
      </w:r>
      <w:r w:rsidRPr="00E7070D">
        <w:t>pending review posts’ contents be empty strings, nor do we need them: we can’t</w:t>
      </w:r>
      <w:r w:rsidR="00E7070D" w:rsidRPr="00E7070D">
        <w:t xml:space="preserve"> </w:t>
      </w:r>
      <w:r w:rsidRPr="00E7070D">
        <w:t>compile code that tries to use the content of posts in those states any longer.</w:t>
      </w:r>
      <w:r w:rsidR="00E7070D" w:rsidRPr="00E7070D">
        <w:t xml:space="preserve"> </w:t>
      </w:r>
      <w:r w:rsidRPr="00E7070D">
        <w:t xml:space="preserve">The updated code in </w:t>
      </w:r>
      <w:r w:rsidRPr="00E7070D">
        <w:rPr>
          <w:rStyle w:val="Literal"/>
        </w:rPr>
        <w:t>main</w:t>
      </w:r>
      <w:r w:rsidRPr="007D4744">
        <w:rPr>
          <w:lang w:eastAsia="en-GB"/>
        </w:rPr>
        <w:t xml:space="preserve"> is shown in Listing 17-21</w:t>
      </w:r>
      <w:ins w:id="360" w:author="Audrey Doyle" w:date="2022-08-05T13:36:00Z">
        <w:r w:rsidR="00346811">
          <w:rPr>
            <w:lang w:eastAsia="en-GB"/>
          </w:rPr>
          <w:t>.</w:t>
        </w:r>
      </w:ins>
      <w:del w:id="361" w:author="Audrey Doyle" w:date="2022-08-05T13:36:00Z">
        <w:r w:rsidRPr="007D4744" w:rsidDel="00346811">
          <w:rPr>
            <w:lang w:eastAsia="en-GB"/>
          </w:rPr>
          <w:delText>:</w:delText>
        </w:r>
      </w:del>
    </w:p>
    <w:p w14:paraId="459AB7C0" w14:textId="1D8FBE8B" w:rsidR="007D4744" w:rsidRPr="007D4744" w:rsidRDefault="00363861" w:rsidP="00363861">
      <w:pPr>
        <w:pStyle w:val="CodeLabel"/>
        <w:rPr>
          <w:lang w:eastAsia="en-GB"/>
        </w:rPr>
      </w:pPr>
      <w:del w:id="362" w:author="Audrey Doyle" w:date="2022-08-05T13:37:00Z">
        <w:r w:rsidDel="00346811">
          <w:rPr>
            <w:lang w:eastAsia="en-GB"/>
          </w:rPr>
          <w:delText xml:space="preserve"> </w:delText>
        </w:r>
      </w:del>
      <w:r w:rsidR="007D4744" w:rsidRPr="007D4744">
        <w:rPr>
          <w:lang w:eastAsia="en-GB"/>
        </w:rPr>
        <w:t>src/main.rs</w:t>
      </w:r>
    </w:p>
    <w:p w14:paraId="5B882753" w14:textId="77777777" w:rsidR="007D4744" w:rsidRPr="00363861" w:rsidRDefault="007D4744" w:rsidP="00E7070D">
      <w:pPr>
        <w:pStyle w:val="Code"/>
      </w:pPr>
      <w:r w:rsidRPr="00363861">
        <w:t>use blog::Post;</w:t>
      </w:r>
    </w:p>
    <w:p w14:paraId="11598E8C" w14:textId="77777777" w:rsidR="007D4744" w:rsidRPr="00363861" w:rsidRDefault="007D4744" w:rsidP="00E7070D">
      <w:pPr>
        <w:pStyle w:val="Code"/>
      </w:pPr>
    </w:p>
    <w:p w14:paraId="33BE39D9" w14:textId="77777777" w:rsidR="007D4744" w:rsidRPr="00363861" w:rsidRDefault="007D4744" w:rsidP="00E7070D">
      <w:pPr>
        <w:pStyle w:val="Code"/>
      </w:pPr>
      <w:r w:rsidRPr="00363861">
        <w:t>fn main() {</w:t>
      </w:r>
    </w:p>
    <w:p w14:paraId="23BDFB06" w14:textId="77777777" w:rsidR="007D4744" w:rsidRPr="00363861" w:rsidRDefault="007D4744" w:rsidP="00E7070D">
      <w:pPr>
        <w:pStyle w:val="Code"/>
      </w:pPr>
      <w:r w:rsidRPr="00363861">
        <w:t xml:space="preserve">    let mut post = Post::new();</w:t>
      </w:r>
    </w:p>
    <w:p w14:paraId="4A53C9B4" w14:textId="77777777" w:rsidR="007D4744" w:rsidRPr="00363861" w:rsidRDefault="007D4744" w:rsidP="00E7070D">
      <w:pPr>
        <w:pStyle w:val="Code"/>
      </w:pPr>
    </w:p>
    <w:p w14:paraId="0B6DE4E5" w14:textId="77777777" w:rsidR="007D4744" w:rsidRPr="00363861" w:rsidRDefault="007D4744" w:rsidP="00E7070D">
      <w:pPr>
        <w:pStyle w:val="Code"/>
      </w:pPr>
      <w:r w:rsidRPr="00363861">
        <w:t xml:space="preserve">    post.add_text("I ate a salad for lunch today");</w:t>
      </w:r>
    </w:p>
    <w:p w14:paraId="11F2EB41" w14:textId="77777777" w:rsidR="007D4744" w:rsidRPr="00363861" w:rsidRDefault="007D4744" w:rsidP="00E7070D">
      <w:pPr>
        <w:pStyle w:val="Code"/>
      </w:pPr>
    </w:p>
    <w:p w14:paraId="2F37C9B9" w14:textId="77777777" w:rsidR="007D4744" w:rsidRPr="00363861" w:rsidRDefault="007D4744" w:rsidP="00E7070D">
      <w:pPr>
        <w:pStyle w:val="Code"/>
      </w:pPr>
      <w:r w:rsidRPr="00363861">
        <w:t xml:space="preserve">    let post = post.request_review();</w:t>
      </w:r>
    </w:p>
    <w:p w14:paraId="0A427F06" w14:textId="77777777" w:rsidR="007D4744" w:rsidRPr="00363861" w:rsidRDefault="007D4744" w:rsidP="00E7070D">
      <w:pPr>
        <w:pStyle w:val="Code"/>
      </w:pPr>
    </w:p>
    <w:p w14:paraId="340FC13A" w14:textId="77777777" w:rsidR="007D4744" w:rsidRPr="00363861" w:rsidRDefault="007D4744" w:rsidP="00E7070D">
      <w:pPr>
        <w:pStyle w:val="Code"/>
      </w:pPr>
      <w:r w:rsidRPr="00363861">
        <w:t xml:space="preserve">    let post = post.approve();</w:t>
      </w:r>
    </w:p>
    <w:p w14:paraId="5B74A2D0" w14:textId="77777777" w:rsidR="007D4744" w:rsidRPr="00363861" w:rsidRDefault="007D4744" w:rsidP="00E7070D">
      <w:pPr>
        <w:pStyle w:val="Code"/>
      </w:pPr>
    </w:p>
    <w:p w14:paraId="2496F01D" w14:textId="77777777" w:rsidR="007D4744" w:rsidRPr="00363861" w:rsidRDefault="007D4744" w:rsidP="00E7070D">
      <w:pPr>
        <w:pStyle w:val="Code"/>
      </w:pPr>
      <w:r w:rsidRPr="00363861">
        <w:t xml:space="preserve">    assert_eq!("I ate a salad for lunch today", post.content());</w:t>
      </w:r>
    </w:p>
    <w:p w14:paraId="4D864740" w14:textId="77777777" w:rsidR="007D4744" w:rsidRPr="00363861" w:rsidRDefault="007D4744" w:rsidP="00E7070D">
      <w:pPr>
        <w:pStyle w:val="Code"/>
      </w:pPr>
      <w:r w:rsidRPr="00363861">
        <w:t>}</w:t>
      </w:r>
    </w:p>
    <w:p w14:paraId="33683D5D" w14:textId="33E33ED4" w:rsidR="007D4744" w:rsidRPr="007D4744" w:rsidRDefault="007D4744" w:rsidP="00E7070D">
      <w:pPr>
        <w:pStyle w:val="CodeListingCaption"/>
        <w:rPr>
          <w:lang w:eastAsia="en-GB"/>
        </w:rPr>
      </w:pPr>
      <w:r w:rsidRPr="00E7070D">
        <w:t xml:space="preserve">Modifications to </w:t>
      </w:r>
      <w:r w:rsidRPr="00363861">
        <w:rPr>
          <w:rStyle w:val="Literal"/>
        </w:rPr>
        <w:t>main</w:t>
      </w:r>
      <w:r w:rsidRPr="007D4744">
        <w:rPr>
          <w:lang w:eastAsia="en-GB"/>
        </w:rPr>
        <w:t xml:space="preserve"> to use the new implementation of the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blog post workflow</w:t>
      </w:r>
    </w:p>
    <w:p w14:paraId="4106EDD4" w14:textId="27BEAF44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The changes we needed to make to </w:t>
      </w:r>
      <w:r w:rsidRPr="00E7070D">
        <w:rPr>
          <w:rStyle w:val="Literal"/>
        </w:rPr>
        <w:t>main</w:t>
      </w:r>
      <w:r w:rsidRPr="00E7070D">
        <w:t xml:space="preserve"> to reassign </w:t>
      </w:r>
      <w:r w:rsidRPr="00E7070D">
        <w:rPr>
          <w:rStyle w:val="Literal"/>
        </w:rPr>
        <w:t>post</w:t>
      </w:r>
      <w:r w:rsidRPr="00E7070D">
        <w:t xml:space="preserve"> mean that this</w:t>
      </w:r>
      <w:r w:rsidR="00E7070D" w:rsidRPr="00E7070D">
        <w:t xml:space="preserve"> </w:t>
      </w:r>
      <w:r w:rsidRPr="00E7070D">
        <w:t>implementation doesn’t quite follow the object-oriented state pattern anymore:</w:t>
      </w:r>
      <w:r w:rsidR="00E7070D" w:rsidRPr="00E7070D">
        <w:t xml:space="preserve"> </w:t>
      </w:r>
      <w:r w:rsidRPr="00E7070D">
        <w:t>the transformations between the states are no longer encapsulated entirely</w:t>
      </w:r>
      <w:r w:rsidR="00E7070D" w:rsidRPr="00E7070D">
        <w:t xml:space="preserve"> </w:t>
      </w:r>
      <w:r w:rsidRPr="00E7070D">
        <w:t xml:space="preserve">within the </w:t>
      </w:r>
      <w:r w:rsidRPr="00E7070D">
        <w:rPr>
          <w:rStyle w:val="Literal"/>
        </w:rPr>
        <w:t>Post</w:t>
      </w:r>
      <w:r w:rsidRPr="007D4744">
        <w:rPr>
          <w:lang w:eastAsia="en-GB"/>
        </w:rPr>
        <w:t xml:space="preserve"> implementation. However, our gain is that invalid states are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now impossible because of the type system and the type checking that happens at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compile time! This ensures that certain bugs, such as display of the content of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an unpublished post, will be discovered before they make it to production.</w:t>
      </w:r>
    </w:p>
    <w:p w14:paraId="41DEBE13" w14:textId="15C0344E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 xml:space="preserve">Try the tasks suggested at the start of this section on the </w:t>
      </w:r>
      <w:r w:rsidRPr="00E7070D">
        <w:rPr>
          <w:rStyle w:val="Literal"/>
        </w:rPr>
        <w:t>blog</w:t>
      </w:r>
      <w:r w:rsidRPr="007D4744">
        <w:rPr>
          <w:lang w:eastAsia="en-GB"/>
        </w:rPr>
        <w:t xml:space="preserve"> crate as it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is after Listing 17-21 to see what you think about the design of this version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of the code. Note that some of the tasks might be completed already in this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design.</w:t>
      </w:r>
    </w:p>
    <w:p w14:paraId="192EB380" w14:textId="0E9FB2E8" w:rsidR="007D4744" w:rsidRPr="007D4744" w:rsidRDefault="007D4744" w:rsidP="00E7070D">
      <w:pPr>
        <w:pStyle w:val="Body"/>
        <w:rPr>
          <w:lang w:eastAsia="en-GB"/>
        </w:rPr>
      </w:pPr>
      <w:r w:rsidRPr="007D4744">
        <w:rPr>
          <w:lang w:eastAsia="en-GB"/>
        </w:rPr>
        <w:t>We’ve seen that even though Rust is capable of implementing object-oriented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design patterns, other patterns, such as encoding state into the type system,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are also available in Rust. These patterns have different trade-offs. Although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you might be very familiar with object-oriented patterns, rethinking the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problem to take advantage of Rust’s features can provide benefits, such as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preventing some bugs at compile time. Object-oriented patterns won’t always be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the best solution in Rust due to certain features, like ownership, that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object-oriented languages don’t have.</w:t>
      </w:r>
    </w:p>
    <w:p w14:paraId="2FA8EBC0" w14:textId="77777777" w:rsidR="007D4744" w:rsidRPr="007D4744" w:rsidRDefault="007D4744" w:rsidP="00E7070D">
      <w:pPr>
        <w:pStyle w:val="HeadA"/>
        <w:rPr>
          <w:lang w:eastAsia="en-GB"/>
        </w:rPr>
      </w:pPr>
      <w:bookmarkStart w:id="363" w:name="summary"/>
      <w:bookmarkStart w:id="364" w:name="_Toc106713685"/>
      <w:bookmarkEnd w:id="363"/>
      <w:r w:rsidRPr="007D4744">
        <w:rPr>
          <w:lang w:eastAsia="en-GB"/>
        </w:rPr>
        <w:t>Summary</w:t>
      </w:r>
      <w:bookmarkEnd w:id="364"/>
    </w:p>
    <w:p w14:paraId="7E68EBB4" w14:textId="3D1733FD" w:rsidR="007D4744" w:rsidRPr="007D4744" w:rsidRDefault="007D4744" w:rsidP="00E7070D">
      <w:pPr>
        <w:pStyle w:val="Body"/>
        <w:rPr>
          <w:lang w:eastAsia="en-GB"/>
        </w:rPr>
      </w:pPr>
      <w:del w:id="365" w:author="Audrey Doyle" w:date="2022-08-05T13:37:00Z">
        <w:r w:rsidRPr="007D4744" w:rsidDel="00346811">
          <w:rPr>
            <w:lang w:eastAsia="en-GB"/>
          </w:rPr>
          <w:delText>No matter</w:delText>
        </w:r>
      </w:del>
      <w:ins w:id="366" w:author="Audrey Doyle" w:date="2022-08-05T13:37:00Z">
        <w:r w:rsidR="00346811">
          <w:rPr>
            <w:lang w:eastAsia="en-GB"/>
          </w:rPr>
          <w:t>Re</w:t>
        </w:r>
      </w:ins>
      <w:ins w:id="367" w:author="Audrey Doyle" w:date="2022-08-05T13:38:00Z">
        <w:r w:rsidR="00346811">
          <w:rPr>
            <w:lang w:eastAsia="en-GB"/>
          </w:rPr>
          <w:t>gardless of</w:t>
        </w:r>
      </w:ins>
      <w:r w:rsidRPr="007D4744">
        <w:rPr>
          <w:lang w:eastAsia="en-GB"/>
        </w:rPr>
        <w:t xml:space="preserve"> whether </w:t>
      </w:r>
      <w:del w:id="368" w:author="Audrey Doyle" w:date="2022-08-05T13:38:00Z">
        <w:r w:rsidRPr="007D4744" w:rsidDel="00346811">
          <w:rPr>
            <w:lang w:eastAsia="en-GB"/>
          </w:rPr>
          <w:delText xml:space="preserve">or not </w:delText>
        </w:r>
      </w:del>
      <w:r w:rsidRPr="007D4744">
        <w:rPr>
          <w:lang w:eastAsia="en-GB"/>
        </w:rPr>
        <w:t>you think Rust is an object-oriented language after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reading this chapter, you now know that you can use trait objects to get some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object-oriented features in Rust. Dynamic dispatch can give your code some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flexibility in exchange for a bit of runtime performance. You can use this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flexibility to implement object-oriented patterns that can help your code’s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maintainability. Rust also has other features, like ownership, that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object-oriented languages don’t have. An object-oriented pattern won’t always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 xml:space="preserve">be the best way to take advantage of Rust’s strengths, but </w:t>
      </w:r>
      <w:ins w:id="369" w:author="Audrey Doyle" w:date="2022-08-05T13:38:00Z">
        <w:r w:rsidR="00346811">
          <w:rPr>
            <w:lang w:eastAsia="en-GB"/>
          </w:rPr>
          <w:t xml:space="preserve">it </w:t>
        </w:r>
      </w:ins>
      <w:r w:rsidRPr="007D4744">
        <w:rPr>
          <w:lang w:eastAsia="en-GB"/>
        </w:rPr>
        <w:t>is an available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option.</w:t>
      </w:r>
      <w:ins w:id="370" w:author="Carol Nichols" w:date="2022-08-26T20:42:00Z">
        <w:r w:rsidR="00E54486">
          <w:fldChar w:fldCharType="begin"/>
        </w:r>
        <w:r w:rsidR="00E54486">
          <w:instrText xml:space="preserve"> XE "</w:instrText>
        </w:r>
        <w:r w:rsidR="00E54486" w:rsidRPr="00BE574B">
          <w:instrText>object-oriented</w:instrText>
        </w:r>
        <w:r w:rsidR="00E54486">
          <w:instrText xml:space="preserve"> programming (OOP) endRange" </w:instrText>
        </w:r>
        <w:r w:rsidR="00E54486">
          <w:fldChar w:fldCharType="end"/>
        </w:r>
      </w:ins>
    </w:p>
    <w:p w14:paraId="4482D78D" w14:textId="394BC537" w:rsidR="00053E72" w:rsidRPr="007D4744" w:rsidRDefault="007D4744" w:rsidP="00E7070D">
      <w:pPr>
        <w:pStyle w:val="Body"/>
      </w:pPr>
      <w:r w:rsidRPr="007D4744">
        <w:rPr>
          <w:lang w:eastAsia="en-GB"/>
        </w:rPr>
        <w:t>Next, we’ll look at patterns, which are another of Rust’s features that enable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lots of flexibility. We’ve looked at them briefly throughout the book but</w:t>
      </w:r>
      <w:r w:rsidR="00E7070D">
        <w:rPr>
          <w:lang w:eastAsia="en-GB"/>
        </w:rPr>
        <w:t xml:space="preserve"> </w:t>
      </w:r>
      <w:r w:rsidRPr="007D4744">
        <w:rPr>
          <w:lang w:eastAsia="en-GB"/>
        </w:rPr>
        <w:t>haven’t seen their full capability yet. Let’s go!</w:t>
      </w:r>
      <w:r w:rsidR="00E7070D" w:rsidRPr="007D4744">
        <w:t xml:space="preserve"> </w:t>
      </w:r>
    </w:p>
    <w:sectPr w:rsidR="00053E72" w:rsidRPr="007D4744">
      <w:endnotePr>
        <w:numFmt w:val="decimal"/>
      </w:endnotePr>
      <w:pgSz w:w="10080" w:h="13320"/>
      <w:pgMar w:top="900" w:right="960" w:bottom="900" w:left="1020" w:header="720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9" w:author="Audrey Doyle" w:date="2022-08-05T12:56:00Z" w:initials="A">
    <w:p w14:paraId="4821ACF3" w14:textId="540530AD" w:rsidR="00044051" w:rsidRDefault="00044051">
      <w:pPr>
        <w:pStyle w:val="CommentText"/>
      </w:pPr>
      <w:r>
        <w:rPr>
          <w:rStyle w:val="CommentReference"/>
        </w:rPr>
        <w:annotationRef/>
      </w:r>
      <w:r>
        <w:t>AU: The TOC I was given doesn’t include this in the chapter title. Please advise.</w:t>
      </w:r>
    </w:p>
  </w:comment>
  <w:comment w:id="10" w:author="Carol Nichols" w:date="2022-08-26T20:08:00Z" w:initials="CN">
    <w:p w14:paraId="6381CDBA" w14:textId="77777777" w:rsidR="0096016D" w:rsidRDefault="0096016D" w:rsidP="00296A1D">
      <w:r>
        <w:rPr>
          <w:rStyle w:val="CommentReference"/>
        </w:rPr>
        <w:annotationRef/>
      </w:r>
      <w:r>
        <w:rPr>
          <w:sz w:val="20"/>
          <w:szCs w:val="20"/>
        </w:rPr>
        <w:t>I’m fine taking “of Rust” out, it’s a bit redundant because the whole book is about Rust ;)</w:t>
      </w:r>
    </w:p>
  </w:comment>
  <w:comment w:id="32" w:author="Audrey Doyle" w:date="2022-08-05T13:56:00Z" w:initials="A">
    <w:p w14:paraId="2F3F2944" w14:textId="3BE24D13" w:rsidR="003F3BD2" w:rsidRDefault="003F3BD2">
      <w:pPr>
        <w:pStyle w:val="CommentText"/>
      </w:pPr>
      <w:r>
        <w:rPr>
          <w:rStyle w:val="CommentReference"/>
        </w:rPr>
        <w:annotationRef/>
      </w:r>
      <w:r>
        <w:t xml:space="preserve">AU: I freelance for Pearson and this is how they want the name to be treated. </w:t>
      </w:r>
    </w:p>
  </w:comment>
  <w:comment w:id="33" w:author="Carol Nichols" w:date="2022-08-26T20:09:00Z" w:initials="CN">
    <w:p w14:paraId="7D75947B" w14:textId="77777777" w:rsidR="000F0FF2" w:rsidRDefault="000F0FF2" w:rsidP="00637089">
      <w:r>
        <w:rPr>
          <w:rStyle w:val="CommentReference"/>
        </w:rPr>
        <w:annotationRef/>
      </w:r>
      <w:r>
        <w:rPr>
          <w:sz w:val="20"/>
          <w:szCs w:val="20"/>
        </w:rPr>
        <w:t>I’m glad you’re on this project then! :)</w:t>
      </w:r>
    </w:p>
  </w:comment>
  <w:comment w:id="36" w:author="Audrey Doyle" w:date="2022-08-05T13:58:00Z" w:initials="A">
    <w:p w14:paraId="5F8A509B" w14:textId="6392F929" w:rsidR="003F3BD2" w:rsidRDefault="003F3BD2">
      <w:pPr>
        <w:pStyle w:val="CommentText"/>
      </w:pPr>
      <w:r>
        <w:rPr>
          <w:rStyle w:val="CommentReference"/>
        </w:rPr>
        <w:annotationRef/>
      </w:r>
      <w:r>
        <w:t>AU: Is this directly from the book? If so, I’ll need to format it differently.</w:t>
      </w:r>
    </w:p>
  </w:comment>
  <w:comment w:id="37" w:author="Carol Nichols" w:date="2022-08-26T20:13:00Z" w:initials="CN">
    <w:p w14:paraId="6F7E0EDD" w14:textId="77777777" w:rsidR="00A856AC" w:rsidRDefault="00A856AC" w:rsidP="00955791">
      <w:r>
        <w:rPr>
          <w:rStyle w:val="CommentReference"/>
        </w:rPr>
        <w:annotationRef/>
      </w:r>
      <w:r>
        <w:rPr>
          <w:sz w:val="20"/>
          <w:szCs w:val="20"/>
        </w:rPr>
        <w:t>Yes, it is— here’s a picture of how it appears in the book in case you need it to format this correctly, they do use bold rather than italics: https://imgur.com/a/U70Wyvm</w:t>
      </w:r>
    </w:p>
  </w:comment>
  <w:comment w:id="152" w:author="Audrey Doyle" w:date="2022-08-05T13:20:00Z" w:initials="A">
    <w:p w14:paraId="3CFE9856" w14:textId="117160D1" w:rsidR="00CF5276" w:rsidRDefault="00CF5276">
      <w:pPr>
        <w:pStyle w:val="CommentText"/>
      </w:pPr>
      <w:r>
        <w:rPr>
          <w:rStyle w:val="CommentReference"/>
        </w:rPr>
        <w:annotationRef/>
      </w:r>
      <w:r>
        <w:t>AU: This was referred to as simply “reviewed” on the preceding page. Which do you want to go with?</w:t>
      </w:r>
    </w:p>
  </w:comment>
  <w:comment w:id="153" w:author="Carol Nichols" w:date="2022-08-26T20:16:00Z" w:initials="CN">
    <w:p w14:paraId="34FBE280" w14:textId="77777777" w:rsidR="000C0E4A" w:rsidRDefault="000C0E4A" w:rsidP="00C55C01">
      <w:r>
        <w:rPr>
          <w:rStyle w:val="CommentReference"/>
        </w:rPr>
        <w:annotationRef/>
      </w:r>
      <w:r>
        <w:rPr>
          <w:sz w:val="20"/>
          <w:szCs w:val="20"/>
        </w:rPr>
        <w:t>I changed this to “review” rather than “reviewed” because of the sentence “We’re going to work through an example of a blog post struct that has a field to hold its state, which will be a state object from the set “draft,” “review,” or “published.” “</w:t>
      </w:r>
    </w:p>
  </w:comment>
  <w:comment w:id="290" w:author="Audrey Doyle" w:date="2022-08-05T13:29:00Z" w:initials="A">
    <w:p w14:paraId="14EF5A4A" w14:textId="454BE9F9" w:rsidR="000645D4" w:rsidRDefault="000645D4">
      <w:pPr>
        <w:pStyle w:val="CommentText"/>
      </w:pPr>
      <w:r>
        <w:rPr>
          <w:rStyle w:val="CommentReference"/>
        </w:rPr>
        <w:annotationRef/>
      </w:r>
      <w:r>
        <w:t>U: Indent OK?</w:t>
      </w:r>
    </w:p>
  </w:comment>
  <w:comment w:id="291" w:author="Carol Nichols" w:date="2022-08-26T20:18:00Z" w:initials="CN">
    <w:p w14:paraId="7B4652B5" w14:textId="77777777" w:rsidR="000C0E4A" w:rsidRDefault="000C0E4A" w:rsidP="002730A9">
      <w:r>
        <w:rPr>
          <w:rStyle w:val="CommentReference"/>
        </w:rPr>
        <w:annotationRef/>
      </w:r>
      <w:r>
        <w:rPr>
          <w:sz w:val="20"/>
          <w:szCs w:val="20"/>
        </w:rPr>
        <w:t>Yup!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821ACF3" w15:done="0"/>
  <w15:commentEx w15:paraId="6381CDBA" w15:paraIdParent="4821ACF3" w15:done="0"/>
  <w15:commentEx w15:paraId="2F3F2944" w15:done="0"/>
  <w15:commentEx w15:paraId="7D75947B" w15:paraIdParent="2F3F2944" w15:done="0"/>
  <w15:commentEx w15:paraId="5F8A509B" w15:done="0"/>
  <w15:commentEx w15:paraId="6F7E0EDD" w15:paraIdParent="5F8A509B" w15:done="0"/>
  <w15:commentEx w15:paraId="3CFE9856" w15:done="0"/>
  <w15:commentEx w15:paraId="34FBE280" w15:paraIdParent="3CFE9856" w15:done="0"/>
  <w15:commentEx w15:paraId="14EF5A4A" w15:done="0"/>
  <w15:commentEx w15:paraId="7B4652B5" w15:paraIdParent="14EF5A4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791EE" w16cex:dateUtc="2022-08-05T16:56:00Z"/>
  <w16cex:commentExtensible w16cex:durableId="26B3A6BF" w16cex:dateUtc="2022-08-27T00:08:00Z"/>
  <w16cex:commentExtensible w16cex:durableId="2697A02B" w16cex:dateUtc="2022-08-05T17:56:00Z"/>
  <w16cex:commentExtensible w16cex:durableId="26B3A700" w16cex:dateUtc="2022-08-27T00:09:00Z"/>
  <w16cex:commentExtensible w16cex:durableId="2697A089" w16cex:dateUtc="2022-08-05T17:58:00Z"/>
  <w16cex:commentExtensible w16cex:durableId="26B3A7E9" w16cex:dateUtc="2022-08-27T00:13:00Z"/>
  <w16cex:commentExtensible w16cex:durableId="2697979A" w16cex:dateUtc="2022-08-05T17:20:00Z"/>
  <w16cex:commentExtensible w16cex:durableId="26B3A88A" w16cex:dateUtc="2022-08-27T00:16:00Z"/>
  <w16cex:commentExtensible w16cex:durableId="269799CD" w16cex:dateUtc="2022-08-05T17:29:00Z"/>
  <w16cex:commentExtensible w16cex:durableId="26B3A907" w16cex:dateUtc="2022-08-27T00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821ACF3" w16cid:durableId="269791EE"/>
  <w16cid:commentId w16cid:paraId="6381CDBA" w16cid:durableId="26B3A6BF"/>
  <w16cid:commentId w16cid:paraId="2F3F2944" w16cid:durableId="2697A02B"/>
  <w16cid:commentId w16cid:paraId="7D75947B" w16cid:durableId="26B3A700"/>
  <w16cid:commentId w16cid:paraId="5F8A509B" w16cid:durableId="2697A089"/>
  <w16cid:commentId w16cid:paraId="6F7E0EDD" w16cid:durableId="26B3A7E9"/>
  <w16cid:commentId w16cid:paraId="3CFE9856" w16cid:durableId="2697979A"/>
  <w16cid:commentId w16cid:paraId="34FBE280" w16cid:durableId="26B3A88A"/>
  <w16cid:commentId w16cid:paraId="14EF5A4A" w16cid:durableId="269799CD"/>
  <w16cid:commentId w16cid:paraId="7B4652B5" w16cid:durableId="26B3A9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BB057" w14:textId="77777777" w:rsidR="00C75394" w:rsidRDefault="00C75394" w:rsidP="009E51C3">
      <w:pPr>
        <w:spacing w:after="0" w:line="240" w:lineRule="auto"/>
      </w:pPr>
      <w:r>
        <w:separator/>
      </w:r>
    </w:p>
  </w:endnote>
  <w:endnote w:type="continuationSeparator" w:id="0">
    <w:p w14:paraId="41974899" w14:textId="77777777" w:rsidR="00C75394" w:rsidRDefault="00C75394" w:rsidP="009E5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HGPMinchoE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ewBaskervilleStd-Roman">
    <w:altName w:val="Calibri"/>
    <w:panose1 w:val="020B0604020202020204"/>
    <w:charset w:val="00"/>
    <w:family w:val="roman"/>
    <w:notTrueType/>
    <w:pitch w:val="variable"/>
    <w:sig w:usb0="800000AF" w:usb1="5000204A" w:usb2="00000000" w:usb3="00000000" w:csb0="00000001" w:csb1="00000000"/>
  </w:font>
  <w:font w:name="NewBaskervilleEF-Bold">
    <w:panose1 w:val="020B0604020202020204"/>
    <w:charset w:val="00"/>
    <w:family w:val="auto"/>
    <w:pitch w:val="variable"/>
    <w:sig w:usb0="8000002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PT-BookObl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heSansMonoCondensed-Plain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BaskervilleStd-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heSansMonoCondensed-Bold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9" w:csb1="00000000"/>
  </w:font>
  <w:font w:name="TheSansMonoCondensed-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Bold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Book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DogmaOT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Heavy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ingdings2">
    <w:altName w:val="Arial"/>
    <w:panose1 w:val="020B0604020202020204"/>
    <w:charset w:val="02"/>
    <w:family w:val="auto"/>
    <w:notTrueType/>
    <w:pitch w:val="default"/>
  </w:font>
  <w:font w:name="NewBaskervilleStd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Obl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NewBaskerville">
    <w:altName w:val="Calibri"/>
    <w:panose1 w:val="020B0604020202020204"/>
    <w:charset w:val="01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F03B7" w14:textId="77777777" w:rsidR="00C75394" w:rsidRDefault="00C75394" w:rsidP="009E51C3">
      <w:pPr>
        <w:spacing w:after="0" w:line="240" w:lineRule="auto"/>
      </w:pPr>
      <w:r>
        <w:separator/>
      </w:r>
    </w:p>
  </w:footnote>
  <w:footnote w:type="continuationSeparator" w:id="0">
    <w:p w14:paraId="3EA9E791" w14:textId="77777777" w:rsidR="00C75394" w:rsidRDefault="00C75394" w:rsidP="009E5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264E2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33D493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878C9C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AF2A77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D53C1D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4B7072C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BA2161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F034841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F4E4AE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1666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A9B02E9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4B82ED0"/>
    <w:multiLevelType w:val="multilevel"/>
    <w:tmpl w:val="706E9F88"/>
    <w:numStyleLink w:val="ChapterNumbering"/>
  </w:abstractNum>
  <w:abstractNum w:abstractNumId="12" w15:restartNumberingAfterBreak="0">
    <w:nsid w:val="139D1E0A"/>
    <w:multiLevelType w:val="hybridMultilevel"/>
    <w:tmpl w:val="BED6969E"/>
    <w:lvl w:ilvl="0" w:tplc="B96CDC94">
      <w:start w:val="1"/>
      <w:numFmt w:val="decimal"/>
      <w:pStyle w:val="ListNumber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1CFB6E03"/>
    <w:multiLevelType w:val="multilevel"/>
    <w:tmpl w:val="706E9F88"/>
    <w:styleLink w:val="ChapterNumbering"/>
    <w:lvl w:ilvl="0">
      <w:start w:val="17"/>
      <w:numFmt w:val="decimal"/>
      <w:pStyle w:val="ChapterNumber"/>
      <w:suff w:val="nothing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HeadANumber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BNumb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CNumber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Restart w:val="1"/>
      <w:pStyle w:val="CaptionLine"/>
      <w:lvlText w:val="Figure %1-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Restart w:val="1"/>
      <w:pStyle w:val="TableTitle"/>
      <w:lvlText w:val="Table %1-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Restart w:val="1"/>
      <w:pStyle w:val="CodeListingCaption"/>
      <w:lvlText w:val="Listing %1-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Restart w:val="0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6292768"/>
    <w:multiLevelType w:val="multilevel"/>
    <w:tmpl w:val="706E9F88"/>
    <w:numStyleLink w:val="ChapterNumbering"/>
  </w:abstractNum>
  <w:abstractNum w:abstractNumId="15" w15:restartNumberingAfterBreak="0">
    <w:nsid w:val="267E6518"/>
    <w:multiLevelType w:val="hybridMultilevel"/>
    <w:tmpl w:val="6E92550E"/>
    <w:lvl w:ilvl="0" w:tplc="5C5EDB50">
      <w:start w:val="1"/>
      <w:numFmt w:val="decimal"/>
      <w:pStyle w:val="BoxListNumb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A3DFF"/>
    <w:multiLevelType w:val="multilevel"/>
    <w:tmpl w:val="24F89ACE"/>
    <w:lvl w:ilvl="0">
      <w:start w:val="1"/>
      <w:numFmt w:val="upperRoman"/>
      <w:lvlText w:val="%1."/>
      <w:lvlJc w:val="left"/>
      <w:pPr>
        <w:ind w:left="144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2160" w:firstLine="0"/>
      </w:pPr>
    </w:lvl>
    <w:lvl w:ilvl="2">
      <w:start w:val="1"/>
      <w:numFmt w:val="decimal"/>
      <w:pStyle w:val="Heading3"/>
      <w:lvlText w:val="%3."/>
      <w:lvlJc w:val="left"/>
      <w:pPr>
        <w:ind w:left="2880" w:firstLine="0"/>
      </w:pPr>
    </w:lvl>
    <w:lvl w:ilvl="3">
      <w:start w:val="1"/>
      <w:numFmt w:val="lowerLetter"/>
      <w:pStyle w:val="Heading4"/>
      <w:lvlText w:val="%4)"/>
      <w:lvlJc w:val="left"/>
      <w:pPr>
        <w:ind w:left="3600" w:firstLine="0"/>
      </w:pPr>
    </w:lvl>
    <w:lvl w:ilvl="4">
      <w:start w:val="1"/>
      <w:numFmt w:val="decimal"/>
      <w:pStyle w:val="Heading5"/>
      <w:lvlText w:val="(%5)"/>
      <w:lvlJc w:val="left"/>
      <w:pPr>
        <w:ind w:left="4320" w:firstLine="0"/>
      </w:pPr>
    </w:lvl>
    <w:lvl w:ilvl="5">
      <w:start w:val="1"/>
      <w:numFmt w:val="lowerLetter"/>
      <w:pStyle w:val="Heading6"/>
      <w:lvlText w:val="(%6)"/>
      <w:lvlJc w:val="left"/>
      <w:pPr>
        <w:ind w:left="5040" w:firstLine="0"/>
      </w:pPr>
    </w:lvl>
    <w:lvl w:ilvl="6">
      <w:start w:val="1"/>
      <w:numFmt w:val="lowerRoman"/>
      <w:pStyle w:val="Heading7"/>
      <w:lvlText w:val="(%7)"/>
      <w:lvlJc w:val="left"/>
      <w:pPr>
        <w:ind w:left="5760" w:firstLine="0"/>
      </w:pPr>
    </w:lvl>
    <w:lvl w:ilvl="7">
      <w:start w:val="1"/>
      <w:numFmt w:val="lowerLetter"/>
      <w:pStyle w:val="Heading8"/>
      <w:lvlText w:val="(%8)"/>
      <w:lvlJc w:val="left"/>
      <w:pPr>
        <w:ind w:left="6480" w:firstLine="0"/>
      </w:pPr>
    </w:lvl>
    <w:lvl w:ilvl="8">
      <w:start w:val="1"/>
      <w:numFmt w:val="lowerRoman"/>
      <w:pStyle w:val="Heading9"/>
      <w:lvlText w:val="(%9)"/>
      <w:lvlJc w:val="left"/>
      <w:pPr>
        <w:ind w:left="7200" w:firstLine="0"/>
      </w:pPr>
    </w:lvl>
  </w:abstractNum>
  <w:abstractNum w:abstractNumId="17" w15:restartNumberingAfterBreak="0">
    <w:nsid w:val="32872EF9"/>
    <w:multiLevelType w:val="multilevel"/>
    <w:tmpl w:val="706E9F88"/>
    <w:numStyleLink w:val="ChapterNumbering"/>
  </w:abstractNum>
  <w:abstractNum w:abstractNumId="18" w15:restartNumberingAfterBreak="0">
    <w:nsid w:val="412456B9"/>
    <w:multiLevelType w:val="multilevel"/>
    <w:tmpl w:val="54F6F0E0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Figure %1-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Figure %1-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Restart w:val="1"/>
      <w:lvlText w:val="Table %1-%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Restart w:val="2"/>
      <w:lvlText w:val="Listing %1-%2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3AD05AE"/>
    <w:multiLevelType w:val="hybridMultilevel"/>
    <w:tmpl w:val="FB407340"/>
    <w:lvl w:ilvl="0" w:tplc="A7305A98">
      <w:start w:val="1"/>
      <w:numFmt w:val="bullet"/>
      <w:pStyle w:val="TableListBulleted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7E1B2B"/>
    <w:multiLevelType w:val="multilevel"/>
    <w:tmpl w:val="FC109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F829CF"/>
    <w:multiLevelType w:val="multilevel"/>
    <w:tmpl w:val="706E9F88"/>
    <w:numStyleLink w:val="ChapterNumbering"/>
  </w:abstractNum>
  <w:abstractNum w:abstractNumId="22" w15:restartNumberingAfterBreak="0">
    <w:nsid w:val="556E2F1D"/>
    <w:multiLevelType w:val="hybridMultilevel"/>
    <w:tmpl w:val="D1A41C5A"/>
    <w:lvl w:ilvl="0" w:tplc="0F5CAF4E">
      <w:start w:val="1"/>
      <w:numFmt w:val="lowerLetter"/>
      <w:pStyle w:val="ListNumberSub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5BA46494"/>
    <w:multiLevelType w:val="hybridMultilevel"/>
    <w:tmpl w:val="49665D2C"/>
    <w:lvl w:ilvl="0" w:tplc="C1C661C0">
      <w:start w:val="1"/>
      <w:numFmt w:val="bullet"/>
      <w:pStyle w:val="Box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B2564"/>
    <w:multiLevelType w:val="multilevel"/>
    <w:tmpl w:val="54F80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017330"/>
    <w:multiLevelType w:val="hybridMultilevel"/>
    <w:tmpl w:val="4AB0B80C"/>
    <w:lvl w:ilvl="0" w:tplc="4618622C">
      <w:start w:val="1"/>
      <w:numFmt w:val="bullet"/>
      <w:pStyle w:val="ListBullet0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725203AD"/>
    <w:multiLevelType w:val="hybridMultilevel"/>
    <w:tmpl w:val="88C8E6E2"/>
    <w:lvl w:ilvl="0" w:tplc="79CC0074">
      <w:start w:val="1"/>
      <w:numFmt w:val="decimal"/>
      <w:pStyle w:val="TableListNumb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A5734"/>
    <w:multiLevelType w:val="multilevel"/>
    <w:tmpl w:val="7C8C7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A295794"/>
    <w:multiLevelType w:val="multilevel"/>
    <w:tmpl w:val="706E9F88"/>
    <w:numStyleLink w:val="ChapterNumbering"/>
  </w:abstractNum>
  <w:num w:numId="1" w16cid:durableId="1433671816">
    <w:abstractNumId w:val="12"/>
  </w:num>
  <w:num w:numId="2" w16cid:durableId="385304103">
    <w:abstractNumId w:val="22"/>
  </w:num>
  <w:num w:numId="3" w16cid:durableId="1701390650">
    <w:abstractNumId w:val="25"/>
  </w:num>
  <w:num w:numId="4" w16cid:durableId="563373197">
    <w:abstractNumId w:val="16"/>
  </w:num>
  <w:num w:numId="5" w16cid:durableId="44761907">
    <w:abstractNumId w:val="23"/>
  </w:num>
  <w:num w:numId="6" w16cid:durableId="1101072290">
    <w:abstractNumId w:val="15"/>
  </w:num>
  <w:num w:numId="7" w16cid:durableId="1629897676">
    <w:abstractNumId w:val="19"/>
  </w:num>
  <w:num w:numId="8" w16cid:durableId="650138380">
    <w:abstractNumId w:val="26"/>
  </w:num>
  <w:num w:numId="9" w16cid:durableId="2021807744">
    <w:abstractNumId w:val="18"/>
  </w:num>
  <w:num w:numId="10" w16cid:durableId="716858717">
    <w:abstractNumId w:val="13"/>
  </w:num>
  <w:num w:numId="11" w16cid:durableId="344014094">
    <w:abstractNumId w:val="11"/>
  </w:num>
  <w:num w:numId="12" w16cid:durableId="1995179777">
    <w:abstractNumId w:val="14"/>
  </w:num>
  <w:num w:numId="13" w16cid:durableId="2136212814">
    <w:abstractNumId w:val="28"/>
  </w:num>
  <w:num w:numId="14" w16cid:durableId="1485704533">
    <w:abstractNumId w:val="0"/>
  </w:num>
  <w:num w:numId="15" w16cid:durableId="1716389067">
    <w:abstractNumId w:val="21"/>
  </w:num>
  <w:num w:numId="16" w16cid:durableId="792024008">
    <w:abstractNumId w:val="27"/>
  </w:num>
  <w:num w:numId="17" w16cid:durableId="1619291841">
    <w:abstractNumId w:val="20"/>
  </w:num>
  <w:num w:numId="18" w16cid:durableId="989016479">
    <w:abstractNumId w:val="24"/>
  </w:num>
  <w:num w:numId="19" w16cid:durableId="930771739">
    <w:abstractNumId w:val="10"/>
  </w:num>
  <w:num w:numId="20" w16cid:durableId="1118792701">
    <w:abstractNumId w:val="8"/>
  </w:num>
  <w:num w:numId="21" w16cid:durableId="188181377">
    <w:abstractNumId w:val="7"/>
  </w:num>
  <w:num w:numId="22" w16cid:durableId="1394347610">
    <w:abstractNumId w:val="6"/>
  </w:num>
  <w:num w:numId="23" w16cid:durableId="1163155504">
    <w:abstractNumId w:val="5"/>
  </w:num>
  <w:num w:numId="24" w16cid:durableId="310914602">
    <w:abstractNumId w:val="9"/>
  </w:num>
  <w:num w:numId="25" w16cid:durableId="559629964">
    <w:abstractNumId w:val="4"/>
  </w:num>
  <w:num w:numId="26" w16cid:durableId="1200121481">
    <w:abstractNumId w:val="3"/>
  </w:num>
  <w:num w:numId="27" w16cid:durableId="1349791845">
    <w:abstractNumId w:val="2"/>
  </w:num>
  <w:num w:numId="28" w16cid:durableId="498883914">
    <w:abstractNumId w:val="1"/>
  </w:num>
  <w:num w:numId="29" w16cid:durableId="999771498">
    <w:abstractNumId w:val="17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rol Nichols">
    <w15:presenceInfo w15:providerId="Windows Live" w15:userId="e9e82a3b7022bb4e"/>
  </w15:person>
  <w15:person w15:author="Audrey Doyle">
    <w15:presenceInfo w15:providerId="None" w15:userId="Audrey Doy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trackRevision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744"/>
    <w:rsid w:val="0001390B"/>
    <w:rsid w:val="00013A0F"/>
    <w:rsid w:val="00015785"/>
    <w:rsid w:val="000251C2"/>
    <w:rsid w:val="00026A3C"/>
    <w:rsid w:val="00027719"/>
    <w:rsid w:val="00032AFB"/>
    <w:rsid w:val="00035713"/>
    <w:rsid w:val="000437C3"/>
    <w:rsid w:val="00044051"/>
    <w:rsid w:val="00044C60"/>
    <w:rsid w:val="0005012C"/>
    <w:rsid w:val="00052436"/>
    <w:rsid w:val="00053E72"/>
    <w:rsid w:val="00057F86"/>
    <w:rsid w:val="0006127C"/>
    <w:rsid w:val="000645D4"/>
    <w:rsid w:val="000667BA"/>
    <w:rsid w:val="000711B8"/>
    <w:rsid w:val="00071727"/>
    <w:rsid w:val="0007352C"/>
    <w:rsid w:val="000775C2"/>
    <w:rsid w:val="00077AD8"/>
    <w:rsid w:val="00080824"/>
    <w:rsid w:val="000934C9"/>
    <w:rsid w:val="00093911"/>
    <w:rsid w:val="00094EDE"/>
    <w:rsid w:val="000B0534"/>
    <w:rsid w:val="000B0A4A"/>
    <w:rsid w:val="000B6D77"/>
    <w:rsid w:val="000C0E4A"/>
    <w:rsid w:val="000C187B"/>
    <w:rsid w:val="000C3488"/>
    <w:rsid w:val="000C4A87"/>
    <w:rsid w:val="000C4DBF"/>
    <w:rsid w:val="000E23FE"/>
    <w:rsid w:val="000E291C"/>
    <w:rsid w:val="000E7CB5"/>
    <w:rsid w:val="000F0FF2"/>
    <w:rsid w:val="000F14AB"/>
    <w:rsid w:val="000F70F5"/>
    <w:rsid w:val="000F719F"/>
    <w:rsid w:val="00107966"/>
    <w:rsid w:val="00110424"/>
    <w:rsid w:val="00112E75"/>
    <w:rsid w:val="00113E0A"/>
    <w:rsid w:val="00122DE8"/>
    <w:rsid w:val="00123638"/>
    <w:rsid w:val="00131BCD"/>
    <w:rsid w:val="00133123"/>
    <w:rsid w:val="001435B6"/>
    <w:rsid w:val="00147C28"/>
    <w:rsid w:val="001549E3"/>
    <w:rsid w:val="0015557B"/>
    <w:rsid w:val="0017571A"/>
    <w:rsid w:val="00176833"/>
    <w:rsid w:val="00176A42"/>
    <w:rsid w:val="00176BE2"/>
    <w:rsid w:val="001862DB"/>
    <w:rsid w:val="00196CDD"/>
    <w:rsid w:val="001A00A3"/>
    <w:rsid w:val="001A12D4"/>
    <w:rsid w:val="001A6DE7"/>
    <w:rsid w:val="001B606D"/>
    <w:rsid w:val="001B64F2"/>
    <w:rsid w:val="001B66C5"/>
    <w:rsid w:val="001C2A21"/>
    <w:rsid w:val="001C72D3"/>
    <w:rsid w:val="001D0557"/>
    <w:rsid w:val="001D1FC4"/>
    <w:rsid w:val="001E0123"/>
    <w:rsid w:val="001E211C"/>
    <w:rsid w:val="001E24F0"/>
    <w:rsid w:val="001E4986"/>
    <w:rsid w:val="001F00C3"/>
    <w:rsid w:val="001F720A"/>
    <w:rsid w:val="001F79DD"/>
    <w:rsid w:val="002018E6"/>
    <w:rsid w:val="0020456C"/>
    <w:rsid w:val="0020599A"/>
    <w:rsid w:val="0020674F"/>
    <w:rsid w:val="0021177D"/>
    <w:rsid w:val="002144B4"/>
    <w:rsid w:val="002147BC"/>
    <w:rsid w:val="00215924"/>
    <w:rsid w:val="00217DAE"/>
    <w:rsid w:val="0022057D"/>
    <w:rsid w:val="00227396"/>
    <w:rsid w:val="002334CD"/>
    <w:rsid w:val="002344F6"/>
    <w:rsid w:val="0023524F"/>
    <w:rsid w:val="00241E83"/>
    <w:rsid w:val="00242BEC"/>
    <w:rsid w:val="00243174"/>
    <w:rsid w:val="00246E16"/>
    <w:rsid w:val="002526D6"/>
    <w:rsid w:val="002550CC"/>
    <w:rsid w:val="002566A8"/>
    <w:rsid w:val="002859D4"/>
    <w:rsid w:val="002A3BF5"/>
    <w:rsid w:val="002A5CBE"/>
    <w:rsid w:val="002A6483"/>
    <w:rsid w:val="002A6D62"/>
    <w:rsid w:val="002B0301"/>
    <w:rsid w:val="002B1A69"/>
    <w:rsid w:val="002B4897"/>
    <w:rsid w:val="002C0783"/>
    <w:rsid w:val="002C0D80"/>
    <w:rsid w:val="002C52AD"/>
    <w:rsid w:val="002C5D03"/>
    <w:rsid w:val="002C6237"/>
    <w:rsid w:val="002C7F1F"/>
    <w:rsid w:val="002D1A1E"/>
    <w:rsid w:val="002D7706"/>
    <w:rsid w:val="002E5B13"/>
    <w:rsid w:val="002F5749"/>
    <w:rsid w:val="0030255A"/>
    <w:rsid w:val="00305E4C"/>
    <w:rsid w:val="00311803"/>
    <w:rsid w:val="0031369A"/>
    <w:rsid w:val="00315822"/>
    <w:rsid w:val="003203B1"/>
    <w:rsid w:val="00327BBA"/>
    <w:rsid w:val="00332C96"/>
    <w:rsid w:val="003345E1"/>
    <w:rsid w:val="0034529B"/>
    <w:rsid w:val="00346811"/>
    <w:rsid w:val="00346FA5"/>
    <w:rsid w:val="003562F5"/>
    <w:rsid w:val="00361247"/>
    <w:rsid w:val="00361659"/>
    <w:rsid w:val="00363101"/>
    <w:rsid w:val="00363861"/>
    <w:rsid w:val="0036522B"/>
    <w:rsid w:val="00365337"/>
    <w:rsid w:val="003658CD"/>
    <w:rsid w:val="00365995"/>
    <w:rsid w:val="00365E20"/>
    <w:rsid w:val="003669A4"/>
    <w:rsid w:val="00366FA4"/>
    <w:rsid w:val="00367B4B"/>
    <w:rsid w:val="00372150"/>
    <w:rsid w:val="00374719"/>
    <w:rsid w:val="00375BC0"/>
    <w:rsid w:val="00390955"/>
    <w:rsid w:val="003A064A"/>
    <w:rsid w:val="003A3EF8"/>
    <w:rsid w:val="003A50D7"/>
    <w:rsid w:val="003B5A44"/>
    <w:rsid w:val="003B5D4D"/>
    <w:rsid w:val="003C2061"/>
    <w:rsid w:val="003C27E0"/>
    <w:rsid w:val="003C309D"/>
    <w:rsid w:val="003D488F"/>
    <w:rsid w:val="003D5202"/>
    <w:rsid w:val="003D6DE4"/>
    <w:rsid w:val="003D747E"/>
    <w:rsid w:val="003E0F89"/>
    <w:rsid w:val="003E1373"/>
    <w:rsid w:val="003E14B9"/>
    <w:rsid w:val="003E3322"/>
    <w:rsid w:val="003E46DE"/>
    <w:rsid w:val="003E599B"/>
    <w:rsid w:val="003F1CE6"/>
    <w:rsid w:val="003F3BD2"/>
    <w:rsid w:val="00400E94"/>
    <w:rsid w:val="00403EA2"/>
    <w:rsid w:val="004058D0"/>
    <w:rsid w:val="004071DB"/>
    <w:rsid w:val="00417DD9"/>
    <w:rsid w:val="004206BB"/>
    <w:rsid w:val="004219DB"/>
    <w:rsid w:val="00440082"/>
    <w:rsid w:val="004402EF"/>
    <w:rsid w:val="0044402D"/>
    <w:rsid w:val="004447CD"/>
    <w:rsid w:val="00447693"/>
    <w:rsid w:val="004517BC"/>
    <w:rsid w:val="004538CA"/>
    <w:rsid w:val="00463BEA"/>
    <w:rsid w:val="00467FAB"/>
    <w:rsid w:val="00470D3B"/>
    <w:rsid w:val="00472501"/>
    <w:rsid w:val="0047597D"/>
    <w:rsid w:val="00476611"/>
    <w:rsid w:val="00481771"/>
    <w:rsid w:val="00481D42"/>
    <w:rsid w:val="00482052"/>
    <w:rsid w:val="00482144"/>
    <w:rsid w:val="00486016"/>
    <w:rsid w:val="00487DA8"/>
    <w:rsid w:val="00490895"/>
    <w:rsid w:val="004970AD"/>
    <w:rsid w:val="004A0FEF"/>
    <w:rsid w:val="004A111C"/>
    <w:rsid w:val="004A4C8E"/>
    <w:rsid w:val="004B0722"/>
    <w:rsid w:val="004B1D1D"/>
    <w:rsid w:val="004B2A94"/>
    <w:rsid w:val="004B6F2A"/>
    <w:rsid w:val="004C2396"/>
    <w:rsid w:val="004C7002"/>
    <w:rsid w:val="004D4BB9"/>
    <w:rsid w:val="004F1130"/>
    <w:rsid w:val="004F3FC9"/>
    <w:rsid w:val="0050058C"/>
    <w:rsid w:val="005056A5"/>
    <w:rsid w:val="00506CE0"/>
    <w:rsid w:val="0051294E"/>
    <w:rsid w:val="00512D24"/>
    <w:rsid w:val="0052787B"/>
    <w:rsid w:val="0053177C"/>
    <w:rsid w:val="00537277"/>
    <w:rsid w:val="00537F3B"/>
    <w:rsid w:val="00540DA1"/>
    <w:rsid w:val="00542141"/>
    <w:rsid w:val="005425C3"/>
    <w:rsid w:val="005452C9"/>
    <w:rsid w:val="0054615C"/>
    <w:rsid w:val="00564355"/>
    <w:rsid w:val="005815A2"/>
    <w:rsid w:val="005921CC"/>
    <w:rsid w:val="005A540F"/>
    <w:rsid w:val="005A66E9"/>
    <w:rsid w:val="005B0DE0"/>
    <w:rsid w:val="005B3B2F"/>
    <w:rsid w:val="005B6575"/>
    <w:rsid w:val="005C0697"/>
    <w:rsid w:val="005C235D"/>
    <w:rsid w:val="005C6B82"/>
    <w:rsid w:val="005C7488"/>
    <w:rsid w:val="005D7B00"/>
    <w:rsid w:val="005E2D6A"/>
    <w:rsid w:val="005E6C7C"/>
    <w:rsid w:val="005F0095"/>
    <w:rsid w:val="005F723C"/>
    <w:rsid w:val="006016B6"/>
    <w:rsid w:val="0060703D"/>
    <w:rsid w:val="00612294"/>
    <w:rsid w:val="00613CDB"/>
    <w:rsid w:val="0061736D"/>
    <w:rsid w:val="00617CC3"/>
    <w:rsid w:val="00622ECD"/>
    <w:rsid w:val="00626EFB"/>
    <w:rsid w:val="00635723"/>
    <w:rsid w:val="0064266A"/>
    <w:rsid w:val="00643DED"/>
    <w:rsid w:val="006544D9"/>
    <w:rsid w:val="00657AC8"/>
    <w:rsid w:val="00657ED5"/>
    <w:rsid w:val="0066266A"/>
    <w:rsid w:val="00670D11"/>
    <w:rsid w:val="00671281"/>
    <w:rsid w:val="0067441B"/>
    <w:rsid w:val="00676E67"/>
    <w:rsid w:val="00682266"/>
    <w:rsid w:val="00682513"/>
    <w:rsid w:val="006944F2"/>
    <w:rsid w:val="006A08DE"/>
    <w:rsid w:val="006A0D4C"/>
    <w:rsid w:val="006B7B30"/>
    <w:rsid w:val="006C0469"/>
    <w:rsid w:val="006C0B9C"/>
    <w:rsid w:val="006C4191"/>
    <w:rsid w:val="006C5716"/>
    <w:rsid w:val="006C5960"/>
    <w:rsid w:val="006C6D24"/>
    <w:rsid w:val="006C78BE"/>
    <w:rsid w:val="006C7E1D"/>
    <w:rsid w:val="006D50A5"/>
    <w:rsid w:val="006E19DE"/>
    <w:rsid w:val="006E2076"/>
    <w:rsid w:val="006E4E4F"/>
    <w:rsid w:val="006E682A"/>
    <w:rsid w:val="006E7E5E"/>
    <w:rsid w:val="0070020A"/>
    <w:rsid w:val="0070241D"/>
    <w:rsid w:val="00703FF4"/>
    <w:rsid w:val="0070439E"/>
    <w:rsid w:val="0071206E"/>
    <w:rsid w:val="00715B75"/>
    <w:rsid w:val="00716BA2"/>
    <w:rsid w:val="00717DFA"/>
    <w:rsid w:val="007238EB"/>
    <w:rsid w:val="00730B5D"/>
    <w:rsid w:val="00730B77"/>
    <w:rsid w:val="00733799"/>
    <w:rsid w:val="0073414B"/>
    <w:rsid w:val="0073437F"/>
    <w:rsid w:val="007355AA"/>
    <w:rsid w:val="00742939"/>
    <w:rsid w:val="007450FA"/>
    <w:rsid w:val="00745C17"/>
    <w:rsid w:val="00750B65"/>
    <w:rsid w:val="0075103F"/>
    <w:rsid w:val="00762C75"/>
    <w:rsid w:val="00764367"/>
    <w:rsid w:val="007743B3"/>
    <w:rsid w:val="007802FC"/>
    <w:rsid w:val="00783976"/>
    <w:rsid w:val="00785E73"/>
    <w:rsid w:val="007A02E7"/>
    <w:rsid w:val="007A4E19"/>
    <w:rsid w:val="007C14A2"/>
    <w:rsid w:val="007C4313"/>
    <w:rsid w:val="007D2CFA"/>
    <w:rsid w:val="007D4744"/>
    <w:rsid w:val="007D72AB"/>
    <w:rsid w:val="007E0297"/>
    <w:rsid w:val="007E645A"/>
    <w:rsid w:val="007F0435"/>
    <w:rsid w:val="007F0869"/>
    <w:rsid w:val="007F2153"/>
    <w:rsid w:val="00804A89"/>
    <w:rsid w:val="008052EE"/>
    <w:rsid w:val="00806332"/>
    <w:rsid w:val="00820E35"/>
    <w:rsid w:val="0082136E"/>
    <w:rsid w:val="008216C9"/>
    <w:rsid w:val="0082602F"/>
    <w:rsid w:val="00830449"/>
    <w:rsid w:val="00830E4B"/>
    <w:rsid w:val="00833DD2"/>
    <w:rsid w:val="00840668"/>
    <w:rsid w:val="00841DE8"/>
    <w:rsid w:val="00843258"/>
    <w:rsid w:val="0084557D"/>
    <w:rsid w:val="00855038"/>
    <w:rsid w:val="0085646C"/>
    <w:rsid w:val="0085795C"/>
    <w:rsid w:val="00862650"/>
    <w:rsid w:val="00864068"/>
    <w:rsid w:val="00870319"/>
    <w:rsid w:val="008707C4"/>
    <w:rsid w:val="008756F7"/>
    <w:rsid w:val="0088465E"/>
    <w:rsid w:val="00887377"/>
    <w:rsid w:val="00897027"/>
    <w:rsid w:val="008A6550"/>
    <w:rsid w:val="008A6644"/>
    <w:rsid w:val="008B0201"/>
    <w:rsid w:val="008B7FAB"/>
    <w:rsid w:val="008C40D2"/>
    <w:rsid w:val="008C4402"/>
    <w:rsid w:val="008D25A2"/>
    <w:rsid w:val="008D429A"/>
    <w:rsid w:val="008D733E"/>
    <w:rsid w:val="008E14B1"/>
    <w:rsid w:val="008F2055"/>
    <w:rsid w:val="008F39BA"/>
    <w:rsid w:val="008F3B3D"/>
    <w:rsid w:val="008F408C"/>
    <w:rsid w:val="008F47F3"/>
    <w:rsid w:val="008F5D0D"/>
    <w:rsid w:val="008F6006"/>
    <w:rsid w:val="008F740F"/>
    <w:rsid w:val="009001D3"/>
    <w:rsid w:val="00904342"/>
    <w:rsid w:val="0090456C"/>
    <w:rsid w:val="00904D9B"/>
    <w:rsid w:val="009109BE"/>
    <w:rsid w:val="0091388E"/>
    <w:rsid w:val="00916D35"/>
    <w:rsid w:val="00924579"/>
    <w:rsid w:val="00925C5B"/>
    <w:rsid w:val="0094246A"/>
    <w:rsid w:val="00944D4F"/>
    <w:rsid w:val="00945D9B"/>
    <w:rsid w:val="0094655E"/>
    <w:rsid w:val="009564B5"/>
    <w:rsid w:val="009567D8"/>
    <w:rsid w:val="00956DBD"/>
    <w:rsid w:val="0096016D"/>
    <w:rsid w:val="009603A7"/>
    <w:rsid w:val="0096212C"/>
    <w:rsid w:val="009641CC"/>
    <w:rsid w:val="00965C70"/>
    <w:rsid w:val="00967DE5"/>
    <w:rsid w:val="009701B8"/>
    <w:rsid w:val="0097167B"/>
    <w:rsid w:val="00974F08"/>
    <w:rsid w:val="00982443"/>
    <w:rsid w:val="0098334B"/>
    <w:rsid w:val="00984C3D"/>
    <w:rsid w:val="009923A2"/>
    <w:rsid w:val="009A19EF"/>
    <w:rsid w:val="009A3B37"/>
    <w:rsid w:val="009B1EF8"/>
    <w:rsid w:val="009B2041"/>
    <w:rsid w:val="009B531B"/>
    <w:rsid w:val="009C6925"/>
    <w:rsid w:val="009D45B8"/>
    <w:rsid w:val="009E27BB"/>
    <w:rsid w:val="009E4B52"/>
    <w:rsid w:val="009E51C3"/>
    <w:rsid w:val="009F1B4C"/>
    <w:rsid w:val="00A01D6E"/>
    <w:rsid w:val="00A02E74"/>
    <w:rsid w:val="00A0695F"/>
    <w:rsid w:val="00A14A3B"/>
    <w:rsid w:val="00A21298"/>
    <w:rsid w:val="00A22A11"/>
    <w:rsid w:val="00A23CA6"/>
    <w:rsid w:val="00A35550"/>
    <w:rsid w:val="00A35F53"/>
    <w:rsid w:val="00A406BF"/>
    <w:rsid w:val="00A57A54"/>
    <w:rsid w:val="00A607DF"/>
    <w:rsid w:val="00A620E4"/>
    <w:rsid w:val="00A65E5D"/>
    <w:rsid w:val="00A672A1"/>
    <w:rsid w:val="00A70814"/>
    <w:rsid w:val="00A74546"/>
    <w:rsid w:val="00A7500C"/>
    <w:rsid w:val="00A775E4"/>
    <w:rsid w:val="00A77747"/>
    <w:rsid w:val="00A815F1"/>
    <w:rsid w:val="00A818AB"/>
    <w:rsid w:val="00A818B7"/>
    <w:rsid w:val="00A818F1"/>
    <w:rsid w:val="00A82095"/>
    <w:rsid w:val="00A82261"/>
    <w:rsid w:val="00A82E6D"/>
    <w:rsid w:val="00A83EAC"/>
    <w:rsid w:val="00A84032"/>
    <w:rsid w:val="00A856AC"/>
    <w:rsid w:val="00A87FF1"/>
    <w:rsid w:val="00A92356"/>
    <w:rsid w:val="00A92BA7"/>
    <w:rsid w:val="00AB165C"/>
    <w:rsid w:val="00AB6123"/>
    <w:rsid w:val="00AC67B5"/>
    <w:rsid w:val="00AD0472"/>
    <w:rsid w:val="00AE3B2B"/>
    <w:rsid w:val="00AF7569"/>
    <w:rsid w:val="00B0113E"/>
    <w:rsid w:val="00B01F5F"/>
    <w:rsid w:val="00B118BA"/>
    <w:rsid w:val="00B14DBB"/>
    <w:rsid w:val="00B161CA"/>
    <w:rsid w:val="00B23CB3"/>
    <w:rsid w:val="00B259E3"/>
    <w:rsid w:val="00B25E4D"/>
    <w:rsid w:val="00B274E2"/>
    <w:rsid w:val="00B30CF5"/>
    <w:rsid w:val="00B30EB7"/>
    <w:rsid w:val="00B31E41"/>
    <w:rsid w:val="00B3321B"/>
    <w:rsid w:val="00B335CC"/>
    <w:rsid w:val="00B35DF6"/>
    <w:rsid w:val="00B36EDF"/>
    <w:rsid w:val="00B37E12"/>
    <w:rsid w:val="00B45496"/>
    <w:rsid w:val="00B52F47"/>
    <w:rsid w:val="00B5352A"/>
    <w:rsid w:val="00B5535B"/>
    <w:rsid w:val="00B56992"/>
    <w:rsid w:val="00B65488"/>
    <w:rsid w:val="00B74E83"/>
    <w:rsid w:val="00B762C5"/>
    <w:rsid w:val="00B77D63"/>
    <w:rsid w:val="00B9296F"/>
    <w:rsid w:val="00B92BF5"/>
    <w:rsid w:val="00B92F52"/>
    <w:rsid w:val="00B930D7"/>
    <w:rsid w:val="00B96D51"/>
    <w:rsid w:val="00B97083"/>
    <w:rsid w:val="00B974C0"/>
    <w:rsid w:val="00BA33FE"/>
    <w:rsid w:val="00BA3B7C"/>
    <w:rsid w:val="00BA5FAF"/>
    <w:rsid w:val="00BB3999"/>
    <w:rsid w:val="00BB692D"/>
    <w:rsid w:val="00BB750E"/>
    <w:rsid w:val="00BC030B"/>
    <w:rsid w:val="00BC1F31"/>
    <w:rsid w:val="00BC5D0F"/>
    <w:rsid w:val="00BC655C"/>
    <w:rsid w:val="00BE493A"/>
    <w:rsid w:val="00BF0CBA"/>
    <w:rsid w:val="00C032D3"/>
    <w:rsid w:val="00C03EFE"/>
    <w:rsid w:val="00C03F26"/>
    <w:rsid w:val="00C065C7"/>
    <w:rsid w:val="00C121AA"/>
    <w:rsid w:val="00C12E1F"/>
    <w:rsid w:val="00C13DFC"/>
    <w:rsid w:val="00C15827"/>
    <w:rsid w:val="00C21014"/>
    <w:rsid w:val="00C24F13"/>
    <w:rsid w:val="00C2624C"/>
    <w:rsid w:val="00C34375"/>
    <w:rsid w:val="00C3481B"/>
    <w:rsid w:val="00C34DD8"/>
    <w:rsid w:val="00C41485"/>
    <w:rsid w:val="00C41558"/>
    <w:rsid w:val="00C41620"/>
    <w:rsid w:val="00C46556"/>
    <w:rsid w:val="00C476ED"/>
    <w:rsid w:val="00C50801"/>
    <w:rsid w:val="00C6086F"/>
    <w:rsid w:val="00C61D2D"/>
    <w:rsid w:val="00C62B55"/>
    <w:rsid w:val="00C72332"/>
    <w:rsid w:val="00C7299D"/>
    <w:rsid w:val="00C741AB"/>
    <w:rsid w:val="00C743DE"/>
    <w:rsid w:val="00C75394"/>
    <w:rsid w:val="00C772AA"/>
    <w:rsid w:val="00C8113A"/>
    <w:rsid w:val="00C82A73"/>
    <w:rsid w:val="00C85F9F"/>
    <w:rsid w:val="00CA2AD1"/>
    <w:rsid w:val="00CA4F4D"/>
    <w:rsid w:val="00CA66E6"/>
    <w:rsid w:val="00CA69C7"/>
    <w:rsid w:val="00CA6B99"/>
    <w:rsid w:val="00CB0816"/>
    <w:rsid w:val="00CB463D"/>
    <w:rsid w:val="00CC58BE"/>
    <w:rsid w:val="00CC73C0"/>
    <w:rsid w:val="00CD1F8C"/>
    <w:rsid w:val="00CD4000"/>
    <w:rsid w:val="00CD6BEF"/>
    <w:rsid w:val="00CE69F4"/>
    <w:rsid w:val="00CF1C65"/>
    <w:rsid w:val="00CF30A5"/>
    <w:rsid w:val="00CF3F4A"/>
    <w:rsid w:val="00CF5276"/>
    <w:rsid w:val="00D06BFE"/>
    <w:rsid w:val="00D07795"/>
    <w:rsid w:val="00D12293"/>
    <w:rsid w:val="00D12AF8"/>
    <w:rsid w:val="00D14A5E"/>
    <w:rsid w:val="00D17AE5"/>
    <w:rsid w:val="00D2035D"/>
    <w:rsid w:val="00D2320E"/>
    <w:rsid w:val="00D30D53"/>
    <w:rsid w:val="00D310FF"/>
    <w:rsid w:val="00D379EA"/>
    <w:rsid w:val="00D407FC"/>
    <w:rsid w:val="00D411DF"/>
    <w:rsid w:val="00D42C6A"/>
    <w:rsid w:val="00D43395"/>
    <w:rsid w:val="00D468E0"/>
    <w:rsid w:val="00D52794"/>
    <w:rsid w:val="00D535B5"/>
    <w:rsid w:val="00D5656A"/>
    <w:rsid w:val="00D56668"/>
    <w:rsid w:val="00D57AB3"/>
    <w:rsid w:val="00D60E9B"/>
    <w:rsid w:val="00D62983"/>
    <w:rsid w:val="00D65382"/>
    <w:rsid w:val="00D658F8"/>
    <w:rsid w:val="00D6667B"/>
    <w:rsid w:val="00D66D93"/>
    <w:rsid w:val="00D71969"/>
    <w:rsid w:val="00D73F8C"/>
    <w:rsid w:val="00D8261A"/>
    <w:rsid w:val="00D85FDB"/>
    <w:rsid w:val="00D86BF0"/>
    <w:rsid w:val="00D87D3A"/>
    <w:rsid w:val="00D97084"/>
    <w:rsid w:val="00D97472"/>
    <w:rsid w:val="00DA0069"/>
    <w:rsid w:val="00DA04A9"/>
    <w:rsid w:val="00DA3FB6"/>
    <w:rsid w:val="00DA5D80"/>
    <w:rsid w:val="00DB0015"/>
    <w:rsid w:val="00DB0D49"/>
    <w:rsid w:val="00DB68B2"/>
    <w:rsid w:val="00DC3496"/>
    <w:rsid w:val="00DC4720"/>
    <w:rsid w:val="00DC5E41"/>
    <w:rsid w:val="00DC7ABF"/>
    <w:rsid w:val="00DD07D5"/>
    <w:rsid w:val="00DD7F29"/>
    <w:rsid w:val="00DE0447"/>
    <w:rsid w:val="00DE1057"/>
    <w:rsid w:val="00DE163C"/>
    <w:rsid w:val="00DF0BEB"/>
    <w:rsid w:val="00DF377E"/>
    <w:rsid w:val="00DF65F0"/>
    <w:rsid w:val="00DF7836"/>
    <w:rsid w:val="00E03D3D"/>
    <w:rsid w:val="00E056C8"/>
    <w:rsid w:val="00E064DD"/>
    <w:rsid w:val="00E06F5A"/>
    <w:rsid w:val="00E1153F"/>
    <w:rsid w:val="00E131C9"/>
    <w:rsid w:val="00E2436D"/>
    <w:rsid w:val="00E334C3"/>
    <w:rsid w:val="00E34FDA"/>
    <w:rsid w:val="00E37BF4"/>
    <w:rsid w:val="00E44F4A"/>
    <w:rsid w:val="00E45D9A"/>
    <w:rsid w:val="00E45DCB"/>
    <w:rsid w:val="00E54486"/>
    <w:rsid w:val="00E61240"/>
    <w:rsid w:val="00E62067"/>
    <w:rsid w:val="00E6249F"/>
    <w:rsid w:val="00E67EB7"/>
    <w:rsid w:val="00E7070D"/>
    <w:rsid w:val="00E72FF5"/>
    <w:rsid w:val="00E74571"/>
    <w:rsid w:val="00E81C53"/>
    <w:rsid w:val="00E82299"/>
    <w:rsid w:val="00E85570"/>
    <w:rsid w:val="00E85BB1"/>
    <w:rsid w:val="00E9120D"/>
    <w:rsid w:val="00E94888"/>
    <w:rsid w:val="00E94D17"/>
    <w:rsid w:val="00EA27FC"/>
    <w:rsid w:val="00EB023F"/>
    <w:rsid w:val="00EB0D6D"/>
    <w:rsid w:val="00EB1044"/>
    <w:rsid w:val="00EB36E6"/>
    <w:rsid w:val="00EB402C"/>
    <w:rsid w:val="00EB4498"/>
    <w:rsid w:val="00EB6DFA"/>
    <w:rsid w:val="00EB7FD4"/>
    <w:rsid w:val="00EC285A"/>
    <w:rsid w:val="00ED2ED4"/>
    <w:rsid w:val="00ED7E0E"/>
    <w:rsid w:val="00EF3B10"/>
    <w:rsid w:val="00EF5BD8"/>
    <w:rsid w:val="00EF6C2B"/>
    <w:rsid w:val="00F00ABC"/>
    <w:rsid w:val="00F0320D"/>
    <w:rsid w:val="00F03A8D"/>
    <w:rsid w:val="00F0701B"/>
    <w:rsid w:val="00F17410"/>
    <w:rsid w:val="00F21AA2"/>
    <w:rsid w:val="00F25C31"/>
    <w:rsid w:val="00F26D50"/>
    <w:rsid w:val="00F3323C"/>
    <w:rsid w:val="00F36CCF"/>
    <w:rsid w:val="00F414D0"/>
    <w:rsid w:val="00F45D07"/>
    <w:rsid w:val="00F461ED"/>
    <w:rsid w:val="00F57DCE"/>
    <w:rsid w:val="00F668A2"/>
    <w:rsid w:val="00F71AD2"/>
    <w:rsid w:val="00F7366F"/>
    <w:rsid w:val="00F74BA1"/>
    <w:rsid w:val="00F766EA"/>
    <w:rsid w:val="00F8036A"/>
    <w:rsid w:val="00F825B5"/>
    <w:rsid w:val="00F871D4"/>
    <w:rsid w:val="00F906BC"/>
    <w:rsid w:val="00F90E03"/>
    <w:rsid w:val="00FA0EC9"/>
    <w:rsid w:val="00FA29B4"/>
    <w:rsid w:val="00FA31CD"/>
    <w:rsid w:val="00FA36FB"/>
    <w:rsid w:val="00FA3C0A"/>
    <w:rsid w:val="00FB0DA0"/>
    <w:rsid w:val="00FC17F6"/>
    <w:rsid w:val="00FC18D9"/>
    <w:rsid w:val="00FE59AB"/>
    <w:rsid w:val="00FE5EC5"/>
    <w:rsid w:val="00FF1C63"/>
    <w:rsid w:val="00FF2DE3"/>
    <w:rsid w:val="00FF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F1AD9B"/>
  <w14:defaultImageDpi w14:val="300"/>
  <w15:docId w15:val="{04F9C27D-24C9-46D6-964B-C1029199B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31C9"/>
    <w:pPr>
      <w:spacing w:after="200" w:line="276" w:lineRule="auto"/>
    </w:pPr>
    <w:rPr>
      <w:rFonts w:ascii="Times New Roman" w:hAnsi="Times New Roman"/>
      <w:sz w:val="22"/>
      <w:szCs w:val="22"/>
      <w:lang w:val="en-CA" w:eastAsia="en-CA"/>
    </w:rPr>
  </w:style>
  <w:style w:type="paragraph" w:styleId="Heading1">
    <w:name w:val="heading 1"/>
    <w:basedOn w:val="Normal"/>
    <w:link w:val="Heading1Char"/>
    <w:uiPriority w:val="9"/>
    <w:qFormat/>
    <w:rsid w:val="007D4744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7F29"/>
    <w:pPr>
      <w:keepNext/>
      <w:keepLines/>
      <w:numPr>
        <w:ilvl w:val="1"/>
        <w:numId w:val="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D7F29"/>
    <w:pPr>
      <w:keepNext/>
      <w:keepLines/>
      <w:numPr>
        <w:ilvl w:val="2"/>
        <w:numId w:val="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D7F29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7F29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7F29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7F29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7F29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7F29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D7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CA"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DD7F29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CA" w:eastAsia="en-CA"/>
    </w:rPr>
  </w:style>
  <w:style w:type="character" w:customStyle="1" w:styleId="Heading4Char">
    <w:name w:val="Heading 4 Char"/>
    <w:basedOn w:val="DefaultParagraphFont"/>
    <w:link w:val="Heading4"/>
    <w:uiPriority w:val="9"/>
    <w:rsid w:val="00DD7F29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CA" w:eastAsia="en-C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7F29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CA" w:eastAsia="en-C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7F29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CA" w:eastAsia="en-C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7F29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CA" w:eastAsia="en-C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7F29"/>
    <w:rPr>
      <w:rFonts w:asciiTheme="majorHAnsi" w:eastAsiaTheme="majorEastAsia" w:hAnsiTheme="majorHAnsi" w:cstheme="majorBidi"/>
      <w:color w:val="404040" w:themeColor="text1" w:themeTint="BF"/>
      <w:lang w:val="en-CA" w:eastAsia="en-C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7F29"/>
    <w:rPr>
      <w:rFonts w:asciiTheme="majorHAnsi" w:eastAsiaTheme="majorEastAsia" w:hAnsiTheme="majorHAnsi" w:cstheme="majorBidi"/>
      <w:i/>
      <w:iCs/>
      <w:color w:val="404040" w:themeColor="text1" w:themeTint="BF"/>
      <w:lang w:val="en-CA" w:eastAsia="en-CA"/>
    </w:rPr>
  </w:style>
  <w:style w:type="paragraph" w:customStyle="1" w:styleId="NoParagraphStyle">
    <w:name w:val="[No Paragraph Style]"/>
    <w:rsid w:val="00DD7F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NewRomanPSMT"/>
      <w:color w:val="000000"/>
      <w:sz w:val="24"/>
      <w:szCs w:val="24"/>
      <w:lang w:eastAsia="en-CA"/>
    </w:rPr>
  </w:style>
  <w:style w:type="paragraph" w:customStyle="1" w:styleId="IndexBody">
    <w:name w:val="IndexBody"/>
    <w:qFormat/>
    <w:rsid w:val="00DD7F29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character" w:customStyle="1" w:styleId="BoldItalic">
    <w:name w:val="BoldItalic"/>
    <w:uiPriority w:val="1"/>
    <w:qFormat/>
    <w:rsid w:val="00DD7F29"/>
    <w:rPr>
      <w:rFonts w:cs="NewBaskervilleEF-Bold"/>
      <w:b/>
      <w:bCs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BodyCustom">
    <w:name w:val="BodyCustom"/>
    <w:qFormat/>
    <w:rsid w:val="00DD7F29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8000"/>
      <w:lang w:eastAsia="en-CA"/>
    </w:rPr>
  </w:style>
  <w:style w:type="paragraph" w:customStyle="1" w:styleId="IndexHead">
    <w:name w:val="IndexHead"/>
    <w:qFormat/>
    <w:rsid w:val="00DD7F29"/>
    <w:pPr>
      <w:spacing w:before="320" w:after="80"/>
    </w:pPr>
    <w:rPr>
      <w:rFonts w:ascii="Arial" w:hAnsi="Arial" w:cs="NewBaskervilleStd-Roman"/>
      <w:color w:val="000000"/>
      <w:sz w:val="22"/>
      <w:szCs w:val="22"/>
      <w:lang w:eastAsia="en-CA"/>
    </w:rPr>
  </w:style>
  <w:style w:type="paragraph" w:customStyle="1" w:styleId="IndexLevel1">
    <w:name w:val="IndexLevel1"/>
    <w:qFormat/>
    <w:rsid w:val="00DD7F29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CodeListingCaption">
    <w:name w:val="CodeListingCaption"/>
    <w:next w:val="Code"/>
    <w:qFormat/>
    <w:rsid w:val="00DD7F29"/>
    <w:pPr>
      <w:numPr>
        <w:ilvl w:val="6"/>
        <w:numId w:val="29"/>
      </w:numPr>
      <w:spacing w:before="240" w:after="12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paragraph" w:customStyle="1" w:styleId="Code">
    <w:name w:val="Code"/>
    <w:qFormat/>
    <w:rsid w:val="00DD7F29"/>
    <w:pPr>
      <w:pBdr>
        <w:left w:val="single" w:sz="4" w:space="14" w:color="auto"/>
      </w:pBdr>
      <w:suppressAutoHyphens/>
      <w:spacing w:line="210" w:lineRule="atLeast"/>
      <w:ind w:left="1440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Epigraph">
    <w:name w:val="Epigraph"/>
    <w:qFormat/>
    <w:rsid w:val="00DD7F29"/>
    <w:pPr>
      <w:keepLines/>
      <w:widowControl w:val="0"/>
      <w:suppressAutoHyphens/>
      <w:autoSpaceDE w:val="0"/>
      <w:autoSpaceDN w:val="0"/>
      <w:adjustRightInd w:val="0"/>
      <w:spacing w:after="120" w:line="240" w:lineRule="atLeast"/>
      <w:ind w:left="1440"/>
      <w:jc w:val="center"/>
      <w:textAlignment w:val="baseline"/>
    </w:pPr>
    <w:rPr>
      <w:rFonts w:ascii="Times Roman" w:hAnsi="Times Roman" w:cs="NewBaskervilleStd-Italic"/>
      <w:i/>
      <w:iCs/>
      <w:color w:val="000000"/>
      <w:sz w:val="18"/>
      <w:szCs w:val="18"/>
      <w:lang w:eastAsia="en-CA"/>
    </w:rPr>
  </w:style>
  <w:style w:type="character" w:customStyle="1" w:styleId="Literal">
    <w:name w:val="Literal"/>
    <w:uiPriority w:val="1"/>
    <w:qFormat/>
    <w:rsid w:val="00DD7F29"/>
    <w:rPr>
      <w:rFonts w:ascii="Courier" w:hAnsi="Courier" w:cs="TheSansMonoCondensed-Plain"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ProductionDirective">
    <w:name w:val="ProductionDirective"/>
    <w:qFormat/>
    <w:rsid w:val="00DD7F29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FF0000"/>
      <w:sz w:val="18"/>
      <w:szCs w:val="18"/>
      <w:lang w:eastAsia="en-CA"/>
    </w:rPr>
  </w:style>
  <w:style w:type="character" w:customStyle="1" w:styleId="LiteralBold">
    <w:name w:val="LiteralBold"/>
    <w:uiPriority w:val="1"/>
    <w:qFormat/>
    <w:rsid w:val="00DD7F29"/>
    <w:rPr>
      <w:rFonts w:ascii="Courier" w:hAnsi="Courier" w:cs="TheSansMonoCondensed-Bold"/>
      <w:b/>
      <w:bCs/>
      <w:i w:val="0"/>
      <w:iCs w:val="0"/>
      <w:color w:val="3366FF"/>
      <w:spacing w:val="0"/>
      <w:w w:val="100"/>
      <w:position w:val="0"/>
      <w:u w:val="none"/>
      <w:vertAlign w:val="baseline"/>
      <w:lang w:val="en-US"/>
    </w:rPr>
  </w:style>
  <w:style w:type="character" w:customStyle="1" w:styleId="LiteralItalic">
    <w:name w:val="LiteralItalic"/>
    <w:uiPriority w:val="1"/>
    <w:qFormat/>
    <w:rsid w:val="00DD7F29"/>
    <w:rPr>
      <w:rFonts w:ascii="Courier" w:hAnsi="Courier" w:cs="TheSansMonoCondensed-Italic"/>
      <w:i/>
      <w:iCs/>
      <w:color w:val="3366F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LiteralBoldItalic">
    <w:name w:val="LiteralBoldItalic"/>
    <w:uiPriority w:val="1"/>
    <w:qFormat/>
    <w:rsid w:val="00DD7F29"/>
    <w:rPr>
      <w:rFonts w:ascii="Courier" w:hAnsi="Courier" w:cs="TheSansMonoCondensed-Bold"/>
      <w:b w:val="0"/>
      <w:bCs w:val="0"/>
      <w:i/>
      <w:iCs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CodeLabel">
    <w:name w:val="CodeLabel"/>
    <w:next w:val="Code"/>
    <w:qFormat/>
    <w:rsid w:val="00DD7F29"/>
    <w:pPr>
      <w:widowControl w:val="0"/>
      <w:suppressAutoHyphens/>
      <w:autoSpaceDE w:val="0"/>
      <w:autoSpaceDN w:val="0"/>
      <w:adjustRightInd w:val="0"/>
      <w:spacing w:before="240" w:line="210" w:lineRule="atLeast"/>
      <w:ind w:left="1800" w:hanging="1800"/>
      <w:contextualSpacing/>
      <w:textAlignment w:val="top"/>
    </w:pPr>
    <w:rPr>
      <w:rFonts w:ascii="Arial" w:hAnsi="Arial" w:cs="TheSansMonoCondensed-Plain"/>
      <w:i/>
      <w:color w:val="000000"/>
      <w:sz w:val="17"/>
      <w:szCs w:val="17"/>
      <w:lang w:eastAsia="en-CA"/>
    </w:rPr>
  </w:style>
  <w:style w:type="numbering" w:customStyle="1" w:styleId="ChapterNumbering">
    <w:name w:val="ChapterNumbering"/>
    <w:uiPriority w:val="99"/>
    <w:rsid w:val="00DD7F29"/>
    <w:pPr>
      <w:numPr>
        <w:numId w:val="10"/>
      </w:numPr>
    </w:pPr>
  </w:style>
  <w:style w:type="paragraph" w:customStyle="1" w:styleId="HeadA">
    <w:name w:val="HeadA"/>
    <w:qFormat/>
    <w:rsid w:val="00DD7F29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Blockquote">
    <w:name w:val="Blockquote"/>
    <w:next w:val="Normal"/>
    <w:qFormat/>
    <w:rsid w:val="00DD7F29"/>
    <w:pPr>
      <w:widowControl w:val="0"/>
      <w:autoSpaceDE w:val="0"/>
      <w:autoSpaceDN w:val="0"/>
      <w:adjustRightInd w:val="0"/>
      <w:spacing w:before="120" w:after="120" w:line="240" w:lineRule="atLeast"/>
      <w:ind w:left="2160" w:right="720"/>
      <w:textAlignment w:val="baseline"/>
    </w:pPr>
    <w:rPr>
      <w:rFonts w:ascii="Arial" w:hAnsi="Arial" w:cs="NewBaskervilleStd-Roman"/>
      <w:color w:val="000000"/>
      <w:sz w:val="18"/>
      <w:szCs w:val="18"/>
      <w:lang w:eastAsia="en-CA"/>
    </w:rPr>
  </w:style>
  <w:style w:type="paragraph" w:customStyle="1" w:styleId="CodeWide">
    <w:name w:val="CodeWide"/>
    <w:qFormat/>
    <w:rsid w:val="00DD7F29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CaptionLine">
    <w:name w:val="CaptionLine"/>
    <w:next w:val="Body"/>
    <w:qFormat/>
    <w:rsid w:val="00DD7F29"/>
    <w:pPr>
      <w:numPr>
        <w:ilvl w:val="4"/>
        <w:numId w:val="29"/>
      </w:numPr>
      <w:spacing w:after="24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character" w:customStyle="1" w:styleId="Regular">
    <w:name w:val="Regular"/>
    <w:uiPriority w:val="1"/>
    <w:qFormat/>
    <w:rsid w:val="00DD7F29"/>
    <w:rPr>
      <w:rFonts w:cs="FuturaPT-Book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NoteHead">
    <w:name w:val="NoteHead"/>
    <w:uiPriority w:val="1"/>
    <w:qFormat/>
    <w:rsid w:val="00DD7F29"/>
    <w:rPr>
      <w:rFonts w:ascii="DogmaOT-Bold" w:hAnsi="DogmaOT-Bold" w:cs="DogmaOT-Bold"/>
      <w:b/>
      <w:bCs/>
      <w:caps/>
      <w:color w:val="FFFFFF"/>
      <w:spacing w:val="30"/>
      <w:sz w:val="15"/>
      <w:szCs w:val="15"/>
      <w:u w:val="none"/>
      <w:bdr w:val="none" w:sz="0" w:space="0" w:color="auto"/>
      <w:shd w:val="solid" w:color="auto" w:fill="auto"/>
      <w:vertAlign w:val="baseline"/>
    </w:rPr>
  </w:style>
  <w:style w:type="paragraph" w:customStyle="1" w:styleId="TableHeader">
    <w:name w:val="TableHeader"/>
    <w:qFormat/>
    <w:rsid w:val="00DD7F29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b/>
      <w:bCs/>
      <w:color w:val="000000"/>
      <w:sz w:val="18"/>
      <w:szCs w:val="18"/>
      <w:lang w:eastAsia="en-CA"/>
    </w:rPr>
  </w:style>
  <w:style w:type="paragraph" w:customStyle="1" w:styleId="TableBody">
    <w:name w:val="TableBody"/>
    <w:qFormat/>
    <w:rsid w:val="00DD7F29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IndexLevel2">
    <w:name w:val="IndexLevel2"/>
    <w:qFormat/>
    <w:rsid w:val="00DD7F29"/>
    <w:pPr>
      <w:spacing w:line="220" w:lineRule="atLeast"/>
      <w:ind w:left="36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Level3">
    <w:name w:val="IndexLevel3"/>
    <w:qFormat/>
    <w:rsid w:val="00DD7F29"/>
    <w:pPr>
      <w:spacing w:line="220" w:lineRule="atLeast"/>
      <w:ind w:left="72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Title">
    <w:name w:val="IndexTitle"/>
    <w:qFormat/>
    <w:rsid w:val="00DD7F29"/>
    <w:pPr>
      <w:spacing w:before="600" w:after="960" w:line="360" w:lineRule="atLeast"/>
      <w:jc w:val="center"/>
    </w:pPr>
    <w:rPr>
      <w:rFonts w:ascii="DogmaOT-Bold" w:hAnsi="DogmaOT-Bold" w:cs="DogmaOT-Bold"/>
      <w:b/>
      <w:bCs/>
      <w:caps/>
      <w:color w:val="000000"/>
      <w:sz w:val="32"/>
      <w:szCs w:val="32"/>
      <w:lang w:eastAsia="en-CA"/>
    </w:rPr>
  </w:style>
  <w:style w:type="paragraph" w:customStyle="1" w:styleId="ChapterIntro">
    <w:name w:val="ChapterIntro"/>
    <w:qFormat/>
    <w:rsid w:val="00DD7F29"/>
    <w:pPr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BoxCaption">
    <w:name w:val="BoxCaption"/>
    <w:next w:val="BoxBody"/>
    <w:qFormat/>
    <w:rsid w:val="00DD7F29"/>
    <w:pPr>
      <w:spacing w:line="180" w:lineRule="atLeast"/>
    </w:pPr>
    <w:rPr>
      <w:rFonts w:ascii="FuturaPT-BookObl" w:hAnsi="FuturaPT-BookObl" w:cs="FuturaPT-BookObl"/>
      <w:i/>
      <w:iCs/>
      <w:color w:val="000000"/>
      <w:sz w:val="15"/>
      <w:szCs w:val="15"/>
      <w:lang w:eastAsia="en-CA"/>
    </w:rPr>
  </w:style>
  <w:style w:type="paragraph" w:customStyle="1" w:styleId="BoxBody">
    <w:name w:val="BoxBody"/>
    <w:qFormat/>
    <w:rsid w:val="00DD7F29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ind w:firstLine="360"/>
      <w:contextualSpacing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BodyFirst">
    <w:name w:val="BoxBodyFirst"/>
    <w:qFormat/>
    <w:rsid w:val="00DD7F29"/>
    <w:pPr>
      <w:widowControl w:val="0"/>
      <w:pBdr>
        <w:left w:val="single" w:sz="18" w:space="4" w:color="008000"/>
      </w:pBdr>
      <w:autoSpaceDE w:val="0"/>
      <w:autoSpaceDN w:val="0"/>
      <w:adjustRightInd w:val="0"/>
      <w:spacing w:line="240" w:lineRule="atLeast"/>
      <w:textAlignment w:val="center"/>
    </w:pPr>
    <w:rPr>
      <w:rFonts w:ascii="FuturaPT-Book" w:hAnsi="FuturaPT-Book" w:cs="FuturaPT-Book"/>
      <w:color w:val="000000"/>
      <w:sz w:val="17"/>
      <w:szCs w:val="17"/>
      <w:lang w:eastAsia="en-CA"/>
    </w:rPr>
  </w:style>
  <w:style w:type="paragraph" w:customStyle="1" w:styleId="ChapterTitle">
    <w:name w:val="ChapterTitle"/>
    <w:qFormat/>
    <w:rsid w:val="00DD7F29"/>
    <w:pPr>
      <w:keepLines/>
      <w:suppressAutoHyphens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oxListBullet">
    <w:name w:val="BoxListBullet"/>
    <w:qFormat/>
    <w:rsid w:val="00DD7F29"/>
    <w:pPr>
      <w:widowControl w:val="0"/>
      <w:numPr>
        <w:numId w:val="5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Code">
    <w:name w:val="BoxCode"/>
    <w:qFormat/>
    <w:rsid w:val="00DD7F29"/>
    <w:pPr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line="200" w:lineRule="atLeast"/>
      <w:contextualSpacing/>
      <w:textAlignment w:val="top"/>
    </w:pPr>
    <w:rPr>
      <w:rFonts w:ascii="Courier" w:hAnsi="Courier" w:cs="TheSansMonoCondensed-Plain"/>
      <w:color w:val="000000"/>
      <w:sz w:val="16"/>
      <w:szCs w:val="16"/>
      <w:lang w:eastAsia="en-CA"/>
    </w:rPr>
  </w:style>
  <w:style w:type="paragraph" w:customStyle="1" w:styleId="BoxListBody">
    <w:name w:val="BoxListBody"/>
    <w:qFormat/>
    <w:rsid w:val="00DD7F29"/>
    <w:pPr>
      <w:widowControl w:val="0"/>
      <w:pBdr>
        <w:left w:val="single" w:sz="18" w:space="22" w:color="008000"/>
      </w:pBdr>
      <w:autoSpaceDE w:val="0"/>
      <w:autoSpaceDN w:val="0"/>
      <w:adjustRightInd w:val="0"/>
      <w:spacing w:after="120" w:line="240" w:lineRule="atLeast"/>
      <w:ind w:left="359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Head">
    <w:name w:val="BoxListHead"/>
    <w:qFormat/>
    <w:rsid w:val="00DD7F29"/>
    <w:pPr>
      <w:keepNext/>
      <w:keepLines/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Heavy"/>
      <w:b/>
      <w:color w:val="000000"/>
      <w:spacing w:val="1"/>
      <w:sz w:val="17"/>
      <w:szCs w:val="17"/>
      <w:lang w:eastAsia="en-CA"/>
    </w:rPr>
  </w:style>
  <w:style w:type="character" w:customStyle="1" w:styleId="KeyCaps">
    <w:name w:val="KeyCaps"/>
    <w:uiPriority w:val="1"/>
    <w:qFormat/>
    <w:rsid w:val="00DD7F29"/>
    <w:rPr>
      <w:rFonts w:cs="NewBaskervilleStd-Roman"/>
      <w:caps w:val="0"/>
      <w:smallCaps/>
      <w:color w:val="3366FF"/>
      <w:w w:val="100"/>
      <w:position w:val="0"/>
      <w:u w:val="none"/>
      <w:vertAlign w:val="baseline"/>
      <w:lang w:val="en-US"/>
    </w:rPr>
  </w:style>
  <w:style w:type="character" w:customStyle="1" w:styleId="wingdings">
    <w:name w:val="wingdings"/>
    <w:uiPriority w:val="1"/>
    <w:qFormat/>
    <w:rsid w:val="00DD7F29"/>
    <w:rPr>
      <w:rFonts w:ascii="Wingdings2" w:hAnsi="Wingdings2" w:cs="Wingdings2"/>
      <w:color w:val="000000"/>
      <w:w w:val="100"/>
      <w:position w:val="0"/>
      <w:u w:val="none"/>
      <w:vertAlign w:val="baseline"/>
      <w:lang w:val="en-US"/>
    </w:rPr>
  </w:style>
  <w:style w:type="paragraph" w:customStyle="1" w:styleId="ListBody">
    <w:name w:val="ListBody"/>
    <w:qFormat/>
    <w:rsid w:val="00DD7F29"/>
    <w:pPr>
      <w:widowControl w:val="0"/>
      <w:autoSpaceDE w:val="0"/>
      <w:autoSpaceDN w:val="0"/>
      <w:adjustRightInd w:val="0"/>
      <w:spacing w:before="80" w:after="120" w:line="240" w:lineRule="atLeast"/>
      <w:ind w:left="180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LinkURL">
    <w:name w:val="LinkURL"/>
    <w:uiPriority w:val="1"/>
    <w:qFormat/>
    <w:rsid w:val="00DD7F29"/>
    <w:rPr>
      <w:rFonts w:cs="NewBaskervilleStd-Italic"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Note">
    <w:name w:val="Note"/>
    <w:qFormat/>
    <w:rsid w:val="00DD7F29"/>
    <w:pPr>
      <w:widowControl w:val="0"/>
      <w:autoSpaceDE w:val="0"/>
      <w:autoSpaceDN w:val="0"/>
      <w:adjustRightInd w:val="0"/>
      <w:spacing w:before="240" w:after="240" w:line="240" w:lineRule="atLeast"/>
      <w:ind w:left="1152" w:hanging="1152"/>
      <w:textAlignment w:val="baseline"/>
    </w:pPr>
    <w:rPr>
      <w:rFonts w:ascii="Times Roman" w:hAnsi="Times Roman" w:cs="NewBaskervilleStd-Italic"/>
      <w:iCs/>
      <w:color w:val="000000"/>
      <w:lang w:eastAsia="en-CA"/>
    </w:rPr>
  </w:style>
  <w:style w:type="character" w:customStyle="1" w:styleId="bulletcharacter">
    <w:name w:val="bullet_character"/>
    <w:uiPriority w:val="99"/>
    <w:rsid w:val="00DD7F29"/>
    <w:rPr>
      <w:rFonts w:ascii="Symbol" w:hAnsi="Symbol" w:cs="Symbol"/>
      <w:color w:val="000000"/>
    </w:rPr>
  </w:style>
  <w:style w:type="character" w:customStyle="1" w:styleId="Superscript">
    <w:name w:val="Superscript"/>
    <w:uiPriority w:val="1"/>
    <w:qFormat/>
    <w:rsid w:val="00DD7F29"/>
    <w:rPr>
      <w:color w:val="3366FF"/>
      <w:vertAlign w:val="superscript"/>
    </w:rPr>
  </w:style>
  <w:style w:type="character" w:customStyle="1" w:styleId="SuperscriptItalic">
    <w:name w:val="SuperscriptItalic"/>
    <w:uiPriority w:val="1"/>
    <w:qFormat/>
    <w:rsid w:val="00DD7F29"/>
    <w:rPr>
      <w:i/>
      <w:color w:val="3366FF"/>
      <w:vertAlign w:val="superscript"/>
    </w:rPr>
  </w:style>
  <w:style w:type="character" w:customStyle="1" w:styleId="Subscript">
    <w:name w:val="Subscript"/>
    <w:uiPriority w:val="1"/>
    <w:qFormat/>
    <w:rsid w:val="00DD7F29"/>
    <w:rPr>
      <w:color w:val="3366FF"/>
      <w:vertAlign w:val="subscript"/>
    </w:rPr>
  </w:style>
  <w:style w:type="character" w:customStyle="1" w:styleId="SubscriptItalic">
    <w:name w:val="SubscriptItalic"/>
    <w:uiPriority w:val="1"/>
    <w:qFormat/>
    <w:rsid w:val="00DD7F29"/>
    <w:rPr>
      <w:i/>
      <w:color w:val="3366FF"/>
      <w:vertAlign w:val="subscript"/>
    </w:rPr>
  </w:style>
  <w:style w:type="character" w:customStyle="1" w:styleId="Symbol">
    <w:name w:val="Symbol"/>
    <w:uiPriority w:val="1"/>
    <w:qFormat/>
    <w:rsid w:val="00DD7F29"/>
    <w:rPr>
      <w:rFonts w:ascii="Symbol" w:hAnsi="Symbol"/>
    </w:rPr>
  </w:style>
  <w:style w:type="character" w:customStyle="1" w:styleId="Italic">
    <w:name w:val="Italic"/>
    <w:uiPriority w:val="1"/>
    <w:qFormat/>
    <w:rsid w:val="00DD7F29"/>
    <w:rPr>
      <w:rFonts w:cs="NewBaskervilleStd-Italic"/>
      <w:i/>
      <w:iCs/>
      <w:color w:val="0000FF"/>
      <w:w w:val="100"/>
      <w:position w:val="0"/>
      <w:u w:val="none"/>
      <w:vertAlign w:val="baseline"/>
      <w:lang w:val="en-US"/>
    </w:rPr>
  </w:style>
  <w:style w:type="paragraph" w:customStyle="1" w:styleId="ListBullet0">
    <w:name w:val="ListBullet"/>
    <w:qFormat/>
    <w:rsid w:val="00DD7F29"/>
    <w:pPr>
      <w:widowControl w:val="0"/>
      <w:numPr>
        <w:numId w:val="3"/>
      </w:numPr>
      <w:tabs>
        <w:tab w:val="left" w:pos="1800"/>
      </w:tabs>
      <w:autoSpaceDE w:val="0"/>
      <w:autoSpaceDN w:val="0"/>
      <w:adjustRightInd w:val="0"/>
      <w:spacing w:before="180" w:line="240" w:lineRule="atLeast"/>
      <w:ind w:left="180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Code">
    <w:name w:val="ListCode"/>
    <w:qFormat/>
    <w:rsid w:val="00DD7F29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800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ListHead">
    <w:name w:val="ListHead"/>
    <w:qFormat/>
    <w:rsid w:val="00DD7F29"/>
    <w:pPr>
      <w:keepNext/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Bold"/>
      <w:b/>
      <w:bCs/>
      <w:color w:val="000000"/>
      <w:lang w:eastAsia="en-CA"/>
    </w:rPr>
  </w:style>
  <w:style w:type="paragraph" w:customStyle="1" w:styleId="ListNumber">
    <w:name w:val="ListNumber"/>
    <w:qFormat/>
    <w:rsid w:val="00DD7F29"/>
    <w:pPr>
      <w:widowControl w:val="0"/>
      <w:numPr>
        <w:numId w:val="1"/>
      </w:numPr>
      <w:tabs>
        <w:tab w:val="left" w:pos="1800"/>
      </w:tabs>
      <w:autoSpaceDE w:val="0"/>
      <w:autoSpaceDN w:val="0"/>
      <w:adjustRightInd w:val="0"/>
      <w:spacing w:before="180" w:line="240" w:lineRule="atLeast"/>
      <w:ind w:left="180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NumberSub">
    <w:name w:val="ListNumberSub"/>
    <w:qFormat/>
    <w:rsid w:val="00DD7F29"/>
    <w:pPr>
      <w:widowControl w:val="0"/>
      <w:numPr>
        <w:numId w:val="2"/>
      </w:numPr>
      <w:tabs>
        <w:tab w:val="left" w:pos="1800"/>
      </w:tabs>
      <w:autoSpaceDE w:val="0"/>
      <w:autoSpaceDN w:val="0"/>
      <w:adjustRightInd w:val="0"/>
      <w:spacing w:before="60" w:line="240" w:lineRule="atLeast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GraphicSlug">
    <w:name w:val="GraphicSlug"/>
    <w:qFormat/>
    <w:rsid w:val="00DD7F29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A50F1E"/>
      <w:sz w:val="18"/>
      <w:szCs w:val="18"/>
      <w:lang w:eastAsia="en-CA"/>
    </w:rPr>
  </w:style>
  <w:style w:type="character" w:customStyle="1" w:styleId="AltText">
    <w:name w:val="AltText"/>
    <w:uiPriority w:val="1"/>
    <w:qFormat/>
    <w:rsid w:val="00DD7F29"/>
    <w:rPr>
      <w:color w:val="008000"/>
    </w:rPr>
  </w:style>
  <w:style w:type="paragraph" w:customStyle="1" w:styleId="PartNumber">
    <w:name w:val="PartNumber"/>
    <w:qFormat/>
    <w:rsid w:val="00DD7F29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PartTitle">
    <w:name w:val="PartTitle"/>
    <w:qFormat/>
    <w:rsid w:val="00DD7F29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PartIntro">
    <w:name w:val="PartIntro"/>
    <w:qFormat/>
    <w:rsid w:val="00DD7F29"/>
    <w:pPr>
      <w:widowControl w:val="0"/>
      <w:autoSpaceDE w:val="0"/>
      <w:autoSpaceDN w:val="0"/>
      <w:adjustRightInd w:val="0"/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PartList">
    <w:name w:val="PartList"/>
    <w:qFormat/>
    <w:rsid w:val="00DD7F29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IntroList">
    <w:name w:val="ChapterIntroList"/>
    <w:qFormat/>
    <w:rsid w:val="00DD7F29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Subtitle">
    <w:name w:val="ChapterSubtitle"/>
    <w:rsid w:val="00DD7F29"/>
    <w:pPr>
      <w:keepLines/>
      <w:widowControl w:val="0"/>
      <w:suppressAutoHyphens/>
      <w:autoSpaceDE w:val="0"/>
      <w:autoSpaceDN w:val="0"/>
      <w:adjustRightInd w:val="0"/>
      <w:spacing w:after="360" w:line="360" w:lineRule="atLeast"/>
      <w:ind w:left="1440"/>
      <w:jc w:val="center"/>
      <w:textAlignment w:val="baseline"/>
    </w:pPr>
    <w:rPr>
      <w:rFonts w:ascii="Arial" w:hAnsi="Arial" w:cs="DogmaOT-Bold"/>
      <w:b/>
      <w:bCs/>
      <w:color w:val="000000"/>
      <w:spacing w:val="48"/>
      <w:sz w:val="28"/>
      <w:szCs w:val="28"/>
      <w:lang w:eastAsia="en-CA"/>
    </w:rPr>
  </w:style>
  <w:style w:type="paragraph" w:customStyle="1" w:styleId="BodyContinued">
    <w:name w:val="BodyContinued"/>
    <w:qFormat/>
    <w:rsid w:val="00DD7F29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HeadA">
    <w:name w:val="BoxHeadA"/>
    <w:qFormat/>
    <w:rsid w:val="00DD7F29"/>
    <w:pPr>
      <w:keepNext/>
      <w:keepLines/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before="80" w:after="80" w:line="300" w:lineRule="atLeast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paragraph" w:customStyle="1" w:styleId="BoxHeadB">
    <w:name w:val="BoxHeadB"/>
    <w:basedOn w:val="BoxHeadA"/>
    <w:qFormat/>
    <w:rsid w:val="00DD7F29"/>
    <w:pPr>
      <w:spacing w:before="120"/>
    </w:pPr>
    <w:rPr>
      <w:i/>
      <w:iCs/>
      <w:caps w:val="0"/>
    </w:rPr>
  </w:style>
  <w:style w:type="paragraph" w:customStyle="1" w:styleId="BoxBodyContinued">
    <w:name w:val="BoxBodyContinued"/>
    <w:qFormat/>
    <w:rsid w:val="00DD7F29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Bold">
    <w:name w:val="Bold"/>
    <w:uiPriority w:val="1"/>
    <w:rsid w:val="00DD7F29"/>
    <w:rPr>
      <w:b/>
      <w:bCs/>
      <w:color w:val="3366FF"/>
    </w:rPr>
  </w:style>
  <w:style w:type="paragraph" w:customStyle="1" w:styleId="RunInHead">
    <w:name w:val="RunInHead"/>
    <w:rsid w:val="00DD7F29"/>
    <w:pPr>
      <w:widowControl w:val="0"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Roman"/>
      <w:b/>
      <w:color w:val="000000"/>
      <w:lang w:eastAsia="en-CA"/>
    </w:rPr>
  </w:style>
  <w:style w:type="paragraph" w:customStyle="1" w:styleId="RunInPara">
    <w:name w:val="RunInPara"/>
    <w:qFormat/>
    <w:rsid w:val="00DD7F29"/>
    <w:pPr>
      <w:widowControl w:val="0"/>
      <w:autoSpaceDE w:val="0"/>
      <w:autoSpaceDN w:val="0"/>
      <w:adjustRightInd w:val="0"/>
      <w:spacing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RunInHead">
    <w:name w:val="BoxRunInHead"/>
    <w:rsid w:val="00DD7F29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Book"/>
      <w:b/>
      <w:color w:val="000000"/>
      <w:sz w:val="17"/>
      <w:szCs w:val="17"/>
      <w:lang w:eastAsia="en-CA"/>
    </w:rPr>
  </w:style>
  <w:style w:type="paragraph" w:customStyle="1" w:styleId="BoxRunInPara">
    <w:name w:val="BoxRunInPara"/>
    <w:qFormat/>
    <w:rsid w:val="00DD7F29"/>
    <w:pPr>
      <w:widowControl w:val="0"/>
      <w:pBdr>
        <w:left w:val="single" w:sz="18" w:space="4" w:color="008000"/>
      </w:pBdr>
      <w:autoSpaceDE w:val="0"/>
      <w:autoSpaceDN w:val="0"/>
      <w:adjustRightInd w:val="0"/>
      <w:spacing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ExtractPara">
    <w:name w:val="BoxExtractPara"/>
    <w:qFormat/>
    <w:rsid w:val="00DD7F29"/>
    <w:pPr>
      <w:widowControl w:val="0"/>
      <w:pBdr>
        <w:left w:val="single" w:sz="18" w:space="31" w:color="008000"/>
      </w:pBdr>
      <w:autoSpaceDE w:val="0"/>
      <w:autoSpaceDN w:val="0"/>
      <w:adjustRightInd w:val="0"/>
      <w:spacing w:before="120" w:after="120" w:line="240" w:lineRule="atLeast"/>
      <w:ind w:left="547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GraphicInline">
    <w:name w:val="GraphicInline"/>
    <w:uiPriority w:val="1"/>
    <w:qFormat/>
    <w:rsid w:val="00DD7F29"/>
    <w:rPr>
      <w:color w:val="3366FF"/>
      <w:bdr w:val="none" w:sz="0" w:space="0" w:color="auto"/>
      <w:shd w:val="clear" w:color="auto" w:fill="99CC00"/>
    </w:rPr>
  </w:style>
  <w:style w:type="character" w:customStyle="1" w:styleId="KeyTerm">
    <w:name w:val="KeyTerm"/>
    <w:uiPriority w:val="1"/>
    <w:qFormat/>
    <w:rsid w:val="00DD7F29"/>
    <w:rPr>
      <w:i/>
      <w:color w:val="3366FF"/>
      <w:bdr w:val="none" w:sz="0" w:space="0" w:color="auto"/>
      <w:shd w:val="clear" w:color="auto" w:fill="D9D9D9"/>
    </w:rPr>
  </w:style>
  <w:style w:type="character" w:customStyle="1" w:styleId="DigitalOnly">
    <w:name w:val="DigitalOnly"/>
    <w:uiPriority w:val="1"/>
    <w:qFormat/>
    <w:rsid w:val="00DD7F29"/>
    <w:rPr>
      <w:color w:val="3366FF"/>
      <w:bdr w:val="single" w:sz="4" w:space="0" w:color="3366FF"/>
    </w:rPr>
  </w:style>
  <w:style w:type="character" w:customStyle="1" w:styleId="PrintOnly">
    <w:name w:val="PrintOnly"/>
    <w:uiPriority w:val="1"/>
    <w:qFormat/>
    <w:rsid w:val="00DD7F29"/>
    <w:rPr>
      <w:color w:val="3366FF"/>
      <w:bdr w:val="single" w:sz="4" w:space="0" w:color="FF0000"/>
    </w:rPr>
  </w:style>
  <w:style w:type="character" w:customStyle="1" w:styleId="LinkEmail">
    <w:name w:val="LinkEmail"/>
    <w:basedOn w:val="LinkURL"/>
    <w:uiPriority w:val="1"/>
    <w:qFormat/>
    <w:rsid w:val="00DD7F29"/>
    <w:rPr>
      <w:rFonts w:cs="NewBaskervilleStd-Italic"/>
      <w:b w:val="0"/>
      <w:bCs w:val="0"/>
      <w:i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LinkTwitter">
    <w:name w:val="LinkTwitter"/>
    <w:basedOn w:val="LinkEmail"/>
    <w:uiPriority w:val="1"/>
    <w:qFormat/>
    <w:rsid w:val="00DD7F29"/>
    <w:rPr>
      <w:rFonts w:cs="NewBaskervilleStd-Italic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Highlight">
    <w:name w:val="Highlight"/>
    <w:uiPriority w:val="1"/>
    <w:qFormat/>
    <w:rsid w:val="00DD7F29"/>
    <w:rPr>
      <w:color w:val="3366FF"/>
      <w:bdr w:val="none" w:sz="0" w:space="0" w:color="auto"/>
      <w:shd w:val="clear" w:color="auto" w:fill="FFFF00"/>
    </w:rPr>
  </w:style>
  <w:style w:type="character" w:customStyle="1" w:styleId="FootnoteReference">
    <w:name w:val="FootnoteReference"/>
    <w:uiPriority w:val="1"/>
    <w:qFormat/>
    <w:rsid w:val="00DD7F29"/>
    <w:rPr>
      <w:color w:val="3366FF"/>
      <w:vertAlign w:val="superscript"/>
    </w:rPr>
  </w:style>
  <w:style w:type="paragraph" w:customStyle="1" w:styleId="Footnote">
    <w:name w:val="Footnote"/>
    <w:qFormat/>
    <w:rsid w:val="00DD7F29"/>
    <w:pPr>
      <w:widowControl w:val="0"/>
      <w:pBdr>
        <w:top w:val="single" w:sz="4" w:space="1" w:color="000000" w:themeColor="text1"/>
        <w:bottom w:val="single" w:sz="4" w:space="1" w:color="000000" w:themeColor="text1"/>
      </w:pBdr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Arial" w:hAnsi="Arial" w:cs="NewBaskervilleStd-Roman"/>
      <w:color w:val="000000"/>
      <w:sz w:val="16"/>
      <w:lang w:eastAsia="en-CA"/>
    </w:rPr>
  </w:style>
  <w:style w:type="character" w:customStyle="1" w:styleId="FootnoteRef">
    <w:name w:val="FootnoteRef"/>
    <w:basedOn w:val="FootnoteReference"/>
    <w:uiPriority w:val="1"/>
    <w:qFormat/>
    <w:rsid w:val="00DD7F29"/>
    <w:rPr>
      <w:color w:val="3366FF"/>
      <w:vertAlign w:val="superscript"/>
    </w:rPr>
  </w:style>
  <w:style w:type="character" w:customStyle="1" w:styleId="EndnoteReference">
    <w:name w:val="EndnoteReference"/>
    <w:basedOn w:val="FootnoteReference"/>
    <w:uiPriority w:val="1"/>
    <w:qFormat/>
    <w:rsid w:val="00DD7F29"/>
    <w:rPr>
      <w:color w:val="3366FF"/>
      <w:vertAlign w:val="superscript"/>
    </w:rPr>
  </w:style>
  <w:style w:type="paragraph" w:customStyle="1" w:styleId="QuotePara">
    <w:name w:val="QuotePara"/>
    <w:qFormat/>
    <w:rsid w:val="00DD7F29"/>
    <w:pPr>
      <w:widowControl w:val="0"/>
      <w:autoSpaceDE w:val="0"/>
      <w:autoSpaceDN w:val="0"/>
      <w:adjustRightInd w:val="0"/>
      <w:spacing w:before="120" w:after="120" w:line="240" w:lineRule="atLeast"/>
      <w:ind w:left="21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QuoteSource">
    <w:name w:val="QuoteSource"/>
    <w:basedOn w:val="QuotePara"/>
    <w:qFormat/>
    <w:rsid w:val="00DD7F29"/>
    <w:pPr>
      <w:spacing w:after="240"/>
      <w:jc w:val="right"/>
    </w:pPr>
  </w:style>
  <w:style w:type="character" w:customStyle="1" w:styleId="Caps">
    <w:name w:val="Caps"/>
    <w:uiPriority w:val="1"/>
    <w:qFormat/>
    <w:rsid w:val="00DD7F29"/>
    <w:rPr>
      <w:caps/>
      <w:smallCaps w:val="0"/>
      <w:color w:val="3366FF"/>
    </w:rPr>
  </w:style>
  <w:style w:type="character" w:customStyle="1" w:styleId="SmallCaps">
    <w:name w:val="SmallCaps"/>
    <w:uiPriority w:val="1"/>
    <w:qFormat/>
    <w:rsid w:val="00DD7F29"/>
    <w:rPr>
      <w:caps w:val="0"/>
      <w:smallCaps/>
      <w:color w:val="3366FF"/>
    </w:rPr>
  </w:style>
  <w:style w:type="character" w:customStyle="1" w:styleId="SmallCapsBold">
    <w:name w:val="SmallCapsBold"/>
    <w:basedOn w:val="SmallCaps"/>
    <w:uiPriority w:val="1"/>
    <w:qFormat/>
    <w:rsid w:val="00DD7F29"/>
    <w:rPr>
      <w:b/>
      <w:bCs/>
      <w:caps w:val="0"/>
      <w:smallCaps/>
      <w:color w:val="3366FF"/>
    </w:rPr>
  </w:style>
  <w:style w:type="character" w:customStyle="1" w:styleId="SmallCapsBoldItalic">
    <w:name w:val="SmallCapsBoldItalic"/>
    <w:basedOn w:val="SmallCapsBold"/>
    <w:uiPriority w:val="1"/>
    <w:qFormat/>
    <w:rsid w:val="00DD7F29"/>
    <w:rPr>
      <w:b/>
      <w:bCs/>
      <w:i/>
      <w:iCs/>
      <w:caps w:val="0"/>
      <w:smallCaps/>
      <w:color w:val="3366FF"/>
    </w:rPr>
  </w:style>
  <w:style w:type="character" w:customStyle="1" w:styleId="SmallCapsItalic">
    <w:name w:val="SmallCapsItalic"/>
    <w:basedOn w:val="SmallCaps"/>
    <w:uiPriority w:val="1"/>
    <w:qFormat/>
    <w:rsid w:val="00DD7F29"/>
    <w:rPr>
      <w:i/>
      <w:iCs/>
      <w:caps w:val="0"/>
      <w:smallCaps/>
      <w:color w:val="3366FF"/>
    </w:rPr>
  </w:style>
  <w:style w:type="character" w:customStyle="1" w:styleId="NSSymbol">
    <w:name w:val="NSSymbol"/>
    <w:uiPriority w:val="1"/>
    <w:qFormat/>
    <w:rsid w:val="00DD7F29"/>
    <w:rPr>
      <w:color w:val="3366FF"/>
    </w:rPr>
  </w:style>
  <w:style w:type="table" w:styleId="TableGrid">
    <w:name w:val="Table Grid"/>
    <w:basedOn w:val="TableNormal"/>
    <w:uiPriority w:val="59"/>
    <w:rsid w:val="00DD7F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Sub">
    <w:name w:val="TableHeaderSub"/>
    <w:qFormat/>
    <w:rsid w:val="00DD7F29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color w:val="000000"/>
      <w:sz w:val="18"/>
      <w:szCs w:val="18"/>
      <w:lang w:eastAsia="en-CA"/>
    </w:rPr>
  </w:style>
  <w:style w:type="paragraph" w:customStyle="1" w:styleId="TableFootnote">
    <w:name w:val="TableFootnote"/>
    <w:qFormat/>
    <w:rsid w:val="00DD7F29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6"/>
      <w:szCs w:val="17"/>
      <w:lang w:eastAsia="en-CA"/>
    </w:rPr>
  </w:style>
  <w:style w:type="paragraph" w:customStyle="1" w:styleId="TableListBulleted">
    <w:name w:val="TableListBulleted"/>
    <w:qFormat/>
    <w:rsid w:val="00DD7F29"/>
    <w:pPr>
      <w:keepLines/>
      <w:widowControl w:val="0"/>
      <w:numPr>
        <w:numId w:val="7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Numbered">
    <w:name w:val="TableListNumbered"/>
    <w:qFormat/>
    <w:rsid w:val="00DD7F29"/>
    <w:pPr>
      <w:keepLines/>
      <w:widowControl w:val="0"/>
      <w:numPr>
        <w:numId w:val="8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Plain">
    <w:name w:val="TableListPlain"/>
    <w:qFormat/>
    <w:rsid w:val="00DD7F29"/>
    <w:pPr>
      <w:keepLines/>
      <w:widowControl w:val="0"/>
      <w:autoSpaceDE w:val="0"/>
      <w:autoSpaceDN w:val="0"/>
      <w:adjustRightInd w:val="0"/>
      <w:spacing w:line="190" w:lineRule="atLeast"/>
      <w:ind w:left="360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ExtractPara">
    <w:name w:val="ExtractPara"/>
    <w:basedOn w:val="QuotePara"/>
    <w:qFormat/>
    <w:rsid w:val="00DD7F29"/>
    <w:rPr>
      <w:sz w:val="18"/>
      <w:szCs w:val="18"/>
    </w:rPr>
  </w:style>
  <w:style w:type="paragraph" w:customStyle="1" w:styleId="ExtractSource">
    <w:name w:val="ExtractSource"/>
    <w:basedOn w:val="ExtractPara"/>
    <w:qFormat/>
    <w:rsid w:val="00DD7F29"/>
    <w:pPr>
      <w:jc w:val="right"/>
    </w:pPr>
  </w:style>
  <w:style w:type="paragraph" w:customStyle="1" w:styleId="ExtractParaContinued">
    <w:name w:val="ExtractParaContinued"/>
    <w:basedOn w:val="ExtractPara"/>
    <w:qFormat/>
    <w:rsid w:val="00DD7F29"/>
    <w:pPr>
      <w:spacing w:before="0"/>
      <w:ind w:firstLine="360"/>
    </w:pPr>
  </w:style>
  <w:style w:type="paragraph" w:customStyle="1" w:styleId="AppendixNumber">
    <w:name w:val="AppendixNumber"/>
    <w:qFormat/>
    <w:rsid w:val="00DD7F29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AppendixTitle">
    <w:name w:val="AppendixTitle"/>
    <w:qFormat/>
    <w:rsid w:val="00DD7F29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ackmatterTitle">
    <w:name w:val="BackmatterTitle"/>
    <w:qFormat/>
    <w:rsid w:val="00DD7F29"/>
    <w:pPr>
      <w:keepLines/>
      <w:widowControl w:val="0"/>
      <w:suppressAutoHyphens/>
      <w:autoSpaceDE w:val="0"/>
      <w:autoSpaceDN w:val="0"/>
      <w:adjustRightInd w:val="0"/>
      <w:spacing w:before="600" w:after="600" w:line="360" w:lineRule="atLeast"/>
      <w:ind w:left="360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GlossaryTerm">
    <w:name w:val="GlossaryTerm"/>
    <w:qFormat/>
    <w:rsid w:val="00DD7F29"/>
    <w:pPr>
      <w:widowControl w:val="0"/>
      <w:autoSpaceDE w:val="0"/>
      <w:autoSpaceDN w:val="0"/>
      <w:adjustRightInd w:val="0"/>
      <w:spacing w:line="240" w:lineRule="atLeast"/>
      <w:ind w:left="360"/>
      <w:textAlignment w:val="baseline"/>
    </w:pPr>
    <w:rPr>
      <w:rFonts w:ascii="Times Roman" w:hAnsi="Times Roman" w:cs="NewBaskervilleStd-Roman"/>
      <w:b/>
      <w:bCs/>
      <w:color w:val="000000"/>
      <w:u w:val="single"/>
      <w:lang w:eastAsia="en-CA"/>
    </w:rPr>
  </w:style>
  <w:style w:type="paragraph" w:customStyle="1" w:styleId="GlossaryDefinition">
    <w:name w:val="GlossaryDefinition"/>
    <w:qFormat/>
    <w:rsid w:val="00DD7F29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EndnoteEntry">
    <w:name w:val="EndnoteEntry"/>
    <w:qFormat/>
    <w:rsid w:val="00DD7F29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EndnoteRef">
    <w:name w:val="EndnoteRef"/>
    <w:basedOn w:val="EndnoteReference"/>
    <w:uiPriority w:val="1"/>
    <w:qFormat/>
    <w:rsid w:val="00DD7F29"/>
    <w:rPr>
      <w:color w:val="3366FF"/>
      <w:vertAlign w:val="superscript"/>
    </w:rPr>
  </w:style>
  <w:style w:type="paragraph" w:customStyle="1" w:styleId="Reference">
    <w:name w:val="Reference"/>
    <w:qFormat/>
    <w:rsid w:val="00DD7F29"/>
    <w:pPr>
      <w:widowControl w:val="0"/>
      <w:autoSpaceDE w:val="0"/>
      <w:autoSpaceDN w:val="0"/>
      <w:adjustRightInd w:val="0"/>
      <w:spacing w:after="120" w:line="240" w:lineRule="atLeast"/>
      <w:ind w:left="360" w:hanging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HeadProject">
    <w:name w:val="HeadProject"/>
    <w:qFormat/>
    <w:rsid w:val="00DD7F29"/>
    <w:pPr>
      <w:keepNext/>
      <w:keepLines/>
      <w:widowControl w:val="0"/>
      <w:shd w:val="clear" w:color="auto" w:fill="00000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FFFFFF" w:themeColor="background1"/>
      <w:sz w:val="24"/>
      <w:szCs w:val="24"/>
      <w:lang w:eastAsia="en-CA"/>
    </w:rPr>
  </w:style>
  <w:style w:type="character" w:customStyle="1" w:styleId="LiteralGray">
    <w:name w:val="LiteralGray"/>
    <w:uiPriority w:val="1"/>
    <w:qFormat/>
    <w:rsid w:val="00DD7F29"/>
    <w:rPr>
      <w:rFonts w:ascii="Courier" w:hAnsi="Courier"/>
      <w:color w:val="A6A6A6" w:themeColor="background1" w:themeShade="A6"/>
    </w:rPr>
  </w:style>
  <w:style w:type="character" w:customStyle="1" w:styleId="PyBracket">
    <w:name w:val="PyBracket"/>
    <w:uiPriority w:val="1"/>
    <w:qFormat/>
    <w:rsid w:val="00DD7F29"/>
    <w:rPr>
      <w:rFonts w:ascii="Courier" w:hAnsi="Courier" w:cs="TheSansMonoCondensed-Plain"/>
      <w:color w:val="B12735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Function">
    <w:name w:val="PyFunction"/>
    <w:basedOn w:val="PyBracket"/>
    <w:uiPriority w:val="1"/>
    <w:qFormat/>
    <w:rsid w:val="00DD7F29"/>
    <w:rPr>
      <w:rFonts w:ascii="Courier" w:hAnsi="Courier" w:cs="TheSansMonoCondensed-Plain"/>
      <w:color w:val="5F497A" w:themeColor="accent4" w:themeShade="B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Variable">
    <w:name w:val="PyVariable"/>
    <w:basedOn w:val="PyBracket"/>
    <w:uiPriority w:val="1"/>
    <w:qFormat/>
    <w:rsid w:val="00DD7F29"/>
    <w:rPr>
      <w:rFonts w:ascii="Courier" w:hAnsi="Courier" w:cs="TheSansMonoCondensed-Plain"/>
      <w:color w:val="008000"/>
      <w:spacing w:val="0"/>
      <w:w w:val="100"/>
      <w:position w:val="0"/>
      <w:sz w:val="17"/>
      <w:szCs w:val="17"/>
      <w:u w:val="none"/>
      <w:vertAlign w:val="baseline"/>
      <w:lang w:val="en-US"/>
    </w:rPr>
  </w:style>
  <w:style w:type="paragraph" w:customStyle="1" w:styleId="BookHalfTitle">
    <w:name w:val="BookHalfTitle"/>
    <w:basedOn w:val="BackmatterTitle"/>
    <w:qFormat/>
    <w:rsid w:val="00DD7F29"/>
  </w:style>
  <w:style w:type="character" w:styleId="BookTitle">
    <w:name w:val="Book Title"/>
    <w:basedOn w:val="DefaultParagraphFont"/>
    <w:uiPriority w:val="33"/>
    <w:qFormat/>
    <w:rsid w:val="00DD7F29"/>
    <w:rPr>
      <w:b/>
      <w:bCs/>
      <w:smallCaps/>
      <w:spacing w:val="5"/>
    </w:rPr>
  </w:style>
  <w:style w:type="paragraph" w:customStyle="1" w:styleId="BookTitle0">
    <w:name w:val="BookTitle"/>
    <w:qFormat/>
    <w:rsid w:val="00DD7F29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120"/>
      <w:szCs w:val="240"/>
      <w:lang w:eastAsia="en-CA"/>
    </w:rPr>
  </w:style>
  <w:style w:type="paragraph" w:customStyle="1" w:styleId="BookSubtitle">
    <w:name w:val="BookSubtitle"/>
    <w:basedOn w:val="ChapterSubtitle"/>
    <w:qFormat/>
    <w:rsid w:val="00DD7F29"/>
  </w:style>
  <w:style w:type="paragraph" w:customStyle="1" w:styleId="BookEdition">
    <w:name w:val="BookEdition"/>
    <w:basedOn w:val="BookSubtitle"/>
    <w:qFormat/>
    <w:rsid w:val="00DD7F29"/>
    <w:rPr>
      <w:b w:val="0"/>
      <w:bCs w:val="0"/>
      <w:i/>
      <w:iCs/>
      <w:sz w:val="24"/>
      <w:szCs w:val="24"/>
    </w:rPr>
  </w:style>
  <w:style w:type="paragraph" w:customStyle="1" w:styleId="BookAuthor">
    <w:name w:val="BookAuthor"/>
    <w:basedOn w:val="BookEdition"/>
    <w:qFormat/>
    <w:rsid w:val="00DD7F29"/>
    <w:rPr>
      <w:i w:val="0"/>
      <w:iCs w:val="0"/>
      <w:smallCaps/>
    </w:rPr>
  </w:style>
  <w:style w:type="paragraph" w:customStyle="1" w:styleId="BookPublisher">
    <w:name w:val="BookPublisher"/>
    <w:basedOn w:val="BookAuthor"/>
    <w:qFormat/>
    <w:rsid w:val="00DD7F29"/>
    <w:rPr>
      <w:i/>
      <w:iCs/>
      <w:smallCaps w:val="0"/>
      <w:sz w:val="20"/>
      <w:szCs w:val="20"/>
    </w:rPr>
  </w:style>
  <w:style w:type="paragraph" w:customStyle="1" w:styleId="Copyright">
    <w:name w:val="Copyright"/>
    <w:qFormat/>
    <w:rsid w:val="00DD7F29"/>
    <w:pPr>
      <w:widowControl w:val="0"/>
      <w:autoSpaceDE w:val="0"/>
      <w:autoSpaceDN w:val="0"/>
      <w:adjustRightInd w:val="0"/>
      <w:spacing w:line="240" w:lineRule="atLeast"/>
      <w:textAlignment w:val="baseline"/>
    </w:pPr>
    <w:rPr>
      <w:rFonts w:ascii="NewBaskervilleStd-Roman" w:hAnsi="NewBaskervilleStd-Roman" w:cs="NewBaskervilleStd-Roman"/>
      <w:color w:val="000000"/>
      <w:sz w:val="16"/>
      <w:szCs w:val="18"/>
      <w:lang w:eastAsia="en-CA"/>
    </w:rPr>
  </w:style>
  <w:style w:type="paragraph" w:customStyle="1" w:styleId="CopyrightLOC">
    <w:name w:val="CopyrightLOC"/>
    <w:basedOn w:val="Copyright"/>
    <w:qFormat/>
    <w:rsid w:val="00DD7F29"/>
  </w:style>
  <w:style w:type="paragraph" w:customStyle="1" w:styleId="CopyrightHead">
    <w:name w:val="CopyrightHead"/>
    <w:basedOn w:val="CopyrightLOC"/>
    <w:qFormat/>
    <w:rsid w:val="00DD7F29"/>
    <w:pPr>
      <w:jc w:val="center"/>
    </w:pPr>
    <w:rPr>
      <w:b/>
    </w:rPr>
  </w:style>
  <w:style w:type="paragraph" w:customStyle="1" w:styleId="Dedication">
    <w:name w:val="Dedication"/>
    <w:basedOn w:val="BookPublisher"/>
    <w:qFormat/>
    <w:rsid w:val="00DD7F29"/>
  </w:style>
  <w:style w:type="paragraph" w:customStyle="1" w:styleId="FrontmatterTitle">
    <w:name w:val="FrontmatterTitle"/>
    <w:basedOn w:val="BackmatterTitle"/>
    <w:qFormat/>
    <w:rsid w:val="00DD7F29"/>
  </w:style>
  <w:style w:type="paragraph" w:customStyle="1" w:styleId="TOCFM">
    <w:name w:val="TOCFM"/>
    <w:basedOn w:val="Normal"/>
    <w:qFormat/>
    <w:rsid w:val="00DD7F29"/>
    <w:pPr>
      <w:widowControl w:val="0"/>
      <w:autoSpaceDE w:val="0"/>
      <w:autoSpaceDN w:val="0"/>
      <w:adjustRightInd w:val="0"/>
      <w:spacing w:after="120" w:line="240" w:lineRule="atLeast"/>
      <w:textAlignment w:val="baseline"/>
    </w:pPr>
    <w:rPr>
      <w:rFonts w:ascii="NewBaskervilleStd-Roman" w:hAnsi="NewBaskervilleStd-Roman" w:cs="NewBaskervilleStd-Roman"/>
      <w:color w:val="000000"/>
      <w:sz w:val="20"/>
      <w:szCs w:val="20"/>
      <w:lang w:val="en-US"/>
    </w:rPr>
  </w:style>
  <w:style w:type="paragraph" w:customStyle="1" w:styleId="TOCH1">
    <w:name w:val="TOCH1"/>
    <w:basedOn w:val="TOCFM"/>
    <w:qFormat/>
    <w:rsid w:val="00DD7F29"/>
    <w:pPr>
      <w:ind w:left="720"/>
    </w:pPr>
    <w:rPr>
      <w:b/>
    </w:rPr>
  </w:style>
  <w:style w:type="paragraph" w:customStyle="1" w:styleId="TOCPart">
    <w:name w:val="TOCPart"/>
    <w:basedOn w:val="TOCH1"/>
    <w:qFormat/>
    <w:rsid w:val="00DD7F29"/>
    <w:pPr>
      <w:spacing w:before="120"/>
      <w:ind w:left="0"/>
      <w:jc w:val="center"/>
    </w:pPr>
    <w:rPr>
      <w:b w:val="0"/>
      <w:sz w:val="28"/>
      <w:szCs w:val="24"/>
    </w:rPr>
  </w:style>
  <w:style w:type="paragraph" w:customStyle="1" w:styleId="TOCChapter">
    <w:name w:val="TOCChapter"/>
    <w:basedOn w:val="TOCH1"/>
    <w:qFormat/>
    <w:rsid w:val="00DD7F29"/>
    <w:pPr>
      <w:ind w:left="360"/>
    </w:pPr>
    <w:rPr>
      <w:b w:val="0"/>
      <w:sz w:val="24"/>
    </w:rPr>
  </w:style>
  <w:style w:type="paragraph" w:customStyle="1" w:styleId="TOCH2">
    <w:name w:val="TOCH2"/>
    <w:basedOn w:val="TOCH1"/>
    <w:qFormat/>
    <w:rsid w:val="00DD7F29"/>
    <w:pPr>
      <w:ind w:left="1080"/>
    </w:pPr>
    <w:rPr>
      <w:i/>
    </w:rPr>
  </w:style>
  <w:style w:type="paragraph" w:customStyle="1" w:styleId="TOCH3">
    <w:name w:val="TOCH3"/>
    <w:basedOn w:val="TOCH1"/>
    <w:qFormat/>
    <w:rsid w:val="00DD7F29"/>
    <w:pPr>
      <w:ind w:left="1440"/>
    </w:pPr>
    <w:rPr>
      <w:b w:val="0"/>
      <w:i/>
    </w:rPr>
  </w:style>
  <w:style w:type="paragraph" w:customStyle="1" w:styleId="BoxType">
    <w:name w:val="BoxType"/>
    <w:qFormat/>
    <w:rsid w:val="00DD7F29"/>
    <w:pPr>
      <w:keepLines/>
      <w:widowControl w:val="0"/>
      <w:pBdr>
        <w:top w:val="single" w:sz="18" w:space="1" w:color="008000"/>
      </w:pBdr>
      <w:suppressAutoHyphens/>
      <w:autoSpaceDE w:val="0"/>
      <w:autoSpaceDN w:val="0"/>
      <w:adjustRightInd w:val="0"/>
      <w:spacing w:before="240" w:line="240" w:lineRule="atLeast"/>
      <w:jc w:val="center"/>
      <w:textAlignment w:val="baseline"/>
    </w:pPr>
    <w:rPr>
      <w:rFonts w:ascii="Arial" w:hAnsi="Arial" w:cs="TimesNewRomanPSMT"/>
      <w:color w:val="008000"/>
      <w:sz w:val="18"/>
      <w:szCs w:val="18"/>
      <w:lang w:eastAsia="en-CA"/>
    </w:rPr>
  </w:style>
  <w:style w:type="character" w:customStyle="1" w:styleId="CustomCharStyle">
    <w:name w:val="CustomCharStyle"/>
    <w:uiPriority w:val="1"/>
    <w:qFormat/>
    <w:rsid w:val="00DD7F29"/>
    <w:rPr>
      <w:b w:val="0"/>
      <w:bCs w:val="0"/>
      <w:i w:val="0"/>
      <w:iCs w:val="0"/>
      <w:color w:val="3366FF"/>
      <w:bdr w:val="none" w:sz="0" w:space="0" w:color="auto"/>
      <w:shd w:val="clear" w:color="auto" w:fill="CCFFCC"/>
    </w:rPr>
  </w:style>
  <w:style w:type="character" w:customStyle="1" w:styleId="CodeAnnotation">
    <w:name w:val="CodeAnnotation"/>
    <w:uiPriority w:val="1"/>
    <w:qFormat/>
    <w:rsid w:val="00DD7F29"/>
    <w:rPr>
      <w:rFonts w:ascii="Courier" w:hAnsi="Courier" w:cs="TheSansMonoCondensed-Plain"/>
      <w:color w:val="FFFFFF" w:themeColor="background1"/>
      <w:spacing w:val="0"/>
      <w:w w:val="100"/>
      <w:position w:val="0"/>
      <w:sz w:val="17"/>
      <w:szCs w:val="17"/>
      <w:u w:val="none"/>
      <w:bdr w:val="none" w:sz="0" w:space="0" w:color="auto"/>
      <w:shd w:val="clear" w:color="auto" w:fill="000000"/>
      <w:vertAlign w:val="baseline"/>
      <w:lang w:val="en-US"/>
    </w:rPr>
  </w:style>
  <w:style w:type="paragraph" w:customStyle="1" w:styleId="HeadANumber">
    <w:name w:val="HeadANumber"/>
    <w:qFormat/>
    <w:rsid w:val="00DD7F29"/>
    <w:pPr>
      <w:keepNext/>
      <w:keepLines/>
      <w:widowControl w:val="0"/>
      <w:numPr>
        <w:ilvl w:val="1"/>
        <w:numId w:val="29"/>
      </w:numPr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HeadB">
    <w:name w:val="HeadB"/>
    <w:qFormat/>
    <w:rsid w:val="00DD7F29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BNumber">
    <w:name w:val="HeadBNumber"/>
    <w:qFormat/>
    <w:rsid w:val="00DD7F29"/>
    <w:pPr>
      <w:keepNext/>
      <w:keepLines/>
      <w:widowControl w:val="0"/>
      <w:numPr>
        <w:ilvl w:val="2"/>
        <w:numId w:val="29"/>
      </w:numPr>
      <w:tabs>
        <w:tab w:val="right" w:pos="1980"/>
        <w:tab w:val="left" w:pos="216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C">
    <w:name w:val="HeadC"/>
    <w:qFormat/>
    <w:rsid w:val="00DD7F29"/>
    <w:pPr>
      <w:keepNext/>
      <w:keepLines/>
      <w:widowControl w:val="0"/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HeadCNumber">
    <w:name w:val="HeadCNumber"/>
    <w:qFormat/>
    <w:rsid w:val="00DD7F29"/>
    <w:pPr>
      <w:keepNext/>
      <w:keepLines/>
      <w:widowControl w:val="0"/>
      <w:numPr>
        <w:ilvl w:val="3"/>
        <w:numId w:val="29"/>
      </w:numPr>
      <w:tabs>
        <w:tab w:val="left" w:pos="198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ListPlain">
    <w:name w:val="ListPlain"/>
    <w:qFormat/>
    <w:rsid w:val="00DD7F29"/>
    <w:pPr>
      <w:widowControl w:val="0"/>
      <w:autoSpaceDE w:val="0"/>
      <w:autoSpaceDN w:val="0"/>
      <w:adjustRightInd w:val="0"/>
      <w:spacing w:before="120" w:line="240" w:lineRule="atLeast"/>
      <w:ind w:left="180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odeAnnotated">
    <w:name w:val="CodeAnnotated"/>
    <w:qFormat/>
    <w:rsid w:val="00DD7F29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440" w:hanging="216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BoxListNumber">
    <w:name w:val="BoxListNumber"/>
    <w:qFormat/>
    <w:rsid w:val="00DD7F29"/>
    <w:pPr>
      <w:widowControl w:val="0"/>
      <w:numPr>
        <w:numId w:val="6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Plain">
    <w:name w:val="BoxListPlain"/>
    <w:qFormat/>
    <w:rsid w:val="00DD7F29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Title">
    <w:name w:val="BoxTitle"/>
    <w:qFormat/>
    <w:rsid w:val="00DD7F29"/>
    <w:pPr>
      <w:keepNext/>
      <w:keepLines/>
      <w:pBdr>
        <w:left w:val="single" w:sz="18" w:space="4" w:color="008000"/>
      </w:pBdr>
      <w:suppressAutoHyphens/>
      <w:spacing w:after="120" w:line="300" w:lineRule="atLeast"/>
      <w:jc w:val="center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character" w:customStyle="1" w:styleId="MenuArrow">
    <w:name w:val="MenuArrow"/>
    <w:uiPriority w:val="1"/>
    <w:qFormat/>
    <w:rsid w:val="00DD7F29"/>
    <w:rPr>
      <w:rFonts w:ascii="Webdings" w:hAnsi="Webdings" w:cs="Webdings"/>
      <w:color w:val="3366FF"/>
      <w:w w:val="100"/>
      <w:position w:val="0"/>
      <w:u w:val="none"/>
      <w:vertAlign w:val="baseline"/>
      <w:lang w:val="en-US"/>
    </w:rPr>
  </w:style>
  <w:style w:type="paragraph" w:customStyle="1" w:styleId="TableTitle">
    <w:name w:val="TableTitle"/>
    <w:qFormat/>
    <w:rsid w:val="00DD7F29"/>
    <w:pPr>
      <w:keepNext/>
      <w:keepLines/>
      <w:widowControl w:val="0"/>
      <w:numPr>
        <w:ilvl w:val="5"/>
        <w:numId w:val="29"/>
      </w:numPr>
      <w:suppressAutoHyphens/>
      <w:autoSpaceDE w:val="0"/>
      <w:autoSpaceDN w:val="0"/>
      <w:adjustRightInd w:val="0"/>
      <w:spacing w:before="240" w:after="120" w:line="240" w:lineRule="atLeast"/>
      <w:textAlignment w:val="baseline"/>
    </w:pPr>
    <w:rPr>
      <w:rFonts w:ascii="Arial" w:hAnsi="Arial" w:cs="FuturaPT-Book"/>
      <w:color w:val="000000"/>
      <w:sz w:val="18"/>
      <w:szCs w:val="18"/>
      <w:lang w:eastAsia="en-CA"/>
    </w:rPr>
  </w:style>
  <w:style w:type="paragraph" w:customStyle="1" w:styleId="EpigraphSource">
    <w:name w:val="EpigraphSource"/>
    <w:basedOn w:val="Epigraph"/>
    <w:qFormat/>
    <w:rsid w:val="00DD7F29"/>
    <w:pPr>
      <w:jc w:val="right"/>
    </w:pPr>
  </w:style>
  <w:style w:type="paragraph" w:customStyle="1" w:styleId="Body">
    <w:name w:val="Body"/>
    <w:uiPriority w:val="99"/>
    <w:qFormat/>
    <w:rsid w:val="00DD7F29"/>
    <w:pPr>
      <w:widowControl w:val="0"/>
      <w:autoSpaceDE w:val="0"/>
      <w:autoSpaceDN w:val="0"/>
      <w:adjustRightInd w:val="0"/>
      <w:spacing w:before="120" w:after="120" w:line="240" w:lineRule="atLeast"/>
      <w:ind w:left="144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Number">
    <w:name w:val="ChapterNumber"/>
    <w:next w:val="Normal"/>
    <w:qFormat/>
    <w:rsid w:val="00DD7F29"/>
    <w:pPr>
      <w:numPr>
        <w:numId w:val="29"/>
      </w:numPr>
      <w:suppressAutoHyphens/>
      <w:spacing w:before="1200" w:line="2400" w:lineRule="atLeast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character" w:customStyle="1" w:styleId="Xref">
    <w:name w:val="Xref"/>
    <w:uiPriority w:val="1"/>
    <w:rsid w:val="00DD7F29"/>
    <w:rPr>
      <w:color w:val="FF0000"/>
      <w:lang w:val="fr-FR"/>
    </w:rPr>
  </w:style>
  <w:style w:type="paragraph" w:customStyle="1" w:styleId="Default">
    <w:name w:val="Default"/>
    <w:rsid w:val="00DD7F29"/>
    <w:pPr>
      <w:autoSpaceDE w:val="0"/>
      <w:autoSpaceDN w:val="0"/>
      <w:adjustRightInd w:val="0"/>
    </w:pPr>
    <w:rPr>
      <w:rFonts w:ascii="NewBaskerville" w:hAnsi="NewBaskerville" w:cs="NewBaskerville"/>
      <w:color w:val="000000"/>
      <w:sz w:val="24"/>
      <w:szCs w:val="24"/>
      <w:lang w:bidi="hi-IN"/>
    </w:rPr>
  </w:style>
  <w:style w:type="paragraph" w:customStyle="1" w:styleId="SourceForeword">
    <w:name w:val="SourceForeword"/>
    <w:basedOn w:val="ReviewSource"/>
    <w:qFormat/>
    <w:rsid w:val="00DD7F29"/>
  </w:style>
  <w:style w:type="paragraph" w:customStyle="1" w:styleId="ReviewHead">
    <w:name w:val="ReviewHead"/>
    <w:basedOn w:val="FrontmatterTitle"/>
    <w:qFormat/>
    <w:rsid w:val="00DD7F29"/>
  </w:style>
  <w:style w:type="paragraph" w:customStyle="1" w:styleId="ReviewQuote">
    <w:name w:val="ReviewQuote"/>
    <w:basedOn w:val="QuotePara"/>
    <w:qFormat/>
    <w:rsid w:val="00DD7F29"/>
  </w:style>
  <w:style w:type="paragraph" w:customStyle="1" w:styleId="ReviewSource">
    <w:name w:val="ReviewSource"/>
    <w:basedOn w:val="QuoteSource"/>
    <w:qFormat/>
    <w:rsid w:val="00DD7F29"/>
  </w:style>
  <w:style w:type="paragraph" w:customStyle="1" w:styleId="ListGraphic">
    <w:name w:val="ListGraphic"/>
    <w:basedOn w:val="GraphicSlug"/>
    <w:qFormat/>
    <w:rsid w:val="00DD7F29"/>
    <w:pPr>
      <w:ind w:left="0"/>
    </w:pPr>
  </w:style>
  <w:style w:type="paragraph" w:customStyle="1" w:styleId="ListCaption">
    <w:name w:val="ListCaption"/>
    <w:basedOn w:val="CaptionLine"/>
    <w:qFormat/>
    <w:rsid w:val="00DD7F29"/>
    <w:pPr>
      <w:ind w:left="3600"/>
    </w:pPr>
  </w:style>
  <w:style w:type="paragraph" w:customStyle="1" w:styleId="NoteContinued">
    <w:name w:val="NoteContinued"/>
    <w:basedOn w:val="Note"/>
    <w:qFormat/>
    <w:rsid w:val="00DD7F29"/>
    <w:pPr>
      <w:spacing w:before="0"/>
      <w:ind w:firstLine="0"/>
    </w:pPr>
  </w:style>
  <w:style w:type="paragraph" w:customStyle="1" w:styleId="NoteCode">
    <w:name w:val="NoteCode"/>
    <w:basedOn w:val="Code"/>
    <w:qFormat/>
    <w:rsid w:val="00DD7F29"/>
    <w:pPr>
      <w:spacing w:after="240"/>
    </w:pPr>
  </w:style>
  <w:style w:type="paragraph" w:customStyle="1" w:styleId="ListBulletSub">
    <w:name w:val="ListBulletSub"/>
    <w:basedOn w:val="ListBullet0"/>
    <w:qFormat/>
    <w:rsid w:val="00DD7F29"/>
    <w:pPr>
      <w:ind w:left="2520"/>
    </w:pPr>
  </w:style>
  <w:style w:type="paragraph" w:customStyle="1" w:styleId="CodeCustom1">
    <w:name w:val="CodeCustom1"/>
    <w:basedOn w:val="Code"/>
    <w:qFormat/>
    <w:rsid w:val="00DD7F29"/>
    <w:rPr>
      <w:color w:val="00B0F0"/>
    </w:rPr>
  </w:style>
  <w:style w:type="paragraph" w:customStyle="1" w:styleId="CodeCustom2">
    <w:name w:val="CodeCustom2"/>
    <w:basedOn w:val="Normal"/>
    <w:qFormat/>
    <w:rsid w:val="00DD7F29"/>
    <w:pPr>
      <w:pBdr>
        <w:left w:val="single" w:sz="4" w:space="14" w:color="auto"/>
      </w:pBdr>
      <w:suppressAutoHyphens/>
      <w:spacing w:after="0" w:line="210" w:lineRule="atLeast"/>
      <w:ind w:left="1440"/>
      <w:contextualSpacing/>
      <w:textAlignment w:val="top"/>
    </w:pPr>
    <w:rPr>
      <w:rFonts w:ascii="Courier" w:hAnsi="Courier" w:cs="TheSansMonoCondensed-Plain"/>
      <w:color w:val="7030A0"/>
      <w:sz w:val="17"/>
      <w:szCs w:val="17"/>
      <w:lang w:val="en-US"/>
    </w:rPr>
  </w:style>
  <w:style w:type="paragraph" w:customStyle="1" w:styleId="BoxGraphic">
    <w:name w:val="BoxGraphic"/>
    <w:basedOn w:val="BoxBodyFirst"/>
    <w:qFormat/>
    <w:rsid w:val="00DD7F29"/>
    <w:rPr>
      <w:bCs/>
      <w:color w:val="A12126"/>
    </w:rPr>
  </w:style>
  <w:style w:type="paragraph" w:customStyle="1" w:styleId="Equation">
    <w:name w:val="Equation"/>
    <w:basedOn w:val="ListPlain"/>
    <w:qFormat/>
    <w:rsid w:val="00DD7F29"/>
  </w:style>
  <w:style w:type="character" w:customStyle="1" w:styleId="Heading1Char">
    <w:name w:val="Heading 1 Char"/>
    <w:basedOn w:val="DefaultParagraphFont"/>
    <w:link w:val="Heading1"/>
    <w:uiPriority w:val="9"/>
    <w:rsid w:val="007D4744"/>
    <w:rPr>
      <w:rFonts w:ascii="Times New Roman" w:hAnsi="Times New Roman"/>
      <w:b/>
      <w:bCs/>
      <w:kern w:val="36"/>
      <w:sz w:val="48"/>
      <w:szCs w:val="48"/>
      <w:lang w:val="en-GB" w:eastAsia="en-GB"/>
    </w:rPr>
  </w:style>
  <w:style w:type="paragraph" w:customStyle="1" w:styleId="msonormal0">
    <w:name w:val="msonormal"/>
    <w:basedOn w:val="Normal"/>
    <w:rsid w:val="007D4744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paragraph" w:customStyle="1" w:styleId="toc">
    <w:name w:val="toc"/>
    <w:basedOn w:val="Normal"/>
    <w:rsid w:val="007D4744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customStyle="1" w:styleId="Title1">
    <w:name w:val="Title1"/>
    <w:basedOn w:val="DefaultParagraphFont"/>
    <w:rsid w:val="007D4744"/>
  </w:style>
  <w:style w:type="character" w:styleId="Hyperlink">
    <w:name w:val="Hyperlink"/>
    <w:basedOn w:val="DefaultParagraphFont"/>
    <w:uiPriority w:val="99"/>
    <w:unhideWhenUsed/>
    <w:rsid w:val="007D474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4744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7D4744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Emphasis">
    <w:name w:val="Emphasis"/>
    <w:basedOn w:val="DefaultParagraphFont"/>
    <w:uiPriority w:val="20"/>
    <w:qFormat/>
    <w:rsid w:val="007D4744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7D4744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D47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D4744"/>
    <w:rPr>
      <w:rFonts w:ascii="Courier New" w:hAnsi="Courier New" w:cs="Courier New"/>
      <w:lang w:val="en-GB"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2018E6"/>
    <w:pPr>
      <w:tabs>
        <w:tab w:val="right" w:leader="dot" w:pos="8090"/>
      </w:tabs>
      <w:spacing w:after="100"/>
      <w:pPrChange w:id="0" w:author="Carol Nichols" w:date="2022-08-26T19:57:00Z">
        <w:pPr>
          <w:spacing w:after="100" w:line="276" w:lineRule="auto"/>
        </w:pPr>
      </w:pPrChange>
    </w:pPr>
    <w:rPr>
      <w:rPrChange w:id="0" w:author="Carol Nichols" w:date="2022-08-26T19:57:00Z">
        <w:rPr>
          <w:sz w:val="22"/>
          <w:szCs w:val="22"/>
          <w:lang w:val="en-CA" w:eastAsia="en-CA" w:bidi="ar-SA"/>
        </w:rPr>
      </w:rPrChange>
    </w:rPr>
  </w:style>
  <w:style w:type="paragraph" w:styleId="TOC2">
    <w:name w:val="toc 2"/>
    <w:basedOn w:val="Normal"/>
    <w:next w:val="Normal"/>
    <w:autoRedefine/>
    <w:uiPriority w:val="39"/>
    <w:unhideWhenUsed/>
    <w:rsid w:val="0036386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63861"/>
    <w:pPr>
      <w:spacing w:after="100"/>
      <w:ind w:left="440"/>
    </w:pPr>
  </w:style>
  <w:style w:type="paragraph" w:styleId="Revision">
    <w:name w:val="Revision"/>
    <w:hidden/>
    <w:uiPriority w:val="71"/>
    <w:rsid w:val="00044051"/>
    <w:rPr>
      <w:rFonts w:ascii="Times New Roman" w:hAnsi="Times New Roman"/>
      <w:sz w:val="22"/>
      <w:szCs w:val="22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0440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40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4051"/>
    <w:rPr>
      <w:rFonts w:ascii="Times New Roman" w:hAnsi="Times New Roman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4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4051"/>
    <w:rPr>
      <w:rFonts w:ascii="Times New Roman" w:hAnsi="Times New Roman"/>
      <w:b/>
      <w:bCs/>
      <w:lang w:val="en-CA" w:eastAsia="en-CA"/>
    </w:rPr>
  </w:style>
  <w:style w:type="paragraph" w:styleId="ListBullet">
    <w:name w:val="List Bullet"/>
    <w:basedOn w:val="Normal"/>
    <w:uiPriority w:val="99"/>
    <w:unhideWhenUsed/>
    <w:rsid w:val="00E131C9"/>
    <w:pPr>
      <w:numPr>
        <w:numId w:val="19"/>
      </w:numPr>
      <w:contextualSpacing/>
    </w:pPr>
  </w:style>
  <w:style w:type="paragraph" w:styleId="ListBullet2">
    <w:name w:val="List Bullet 2"/>
    <w:basedOn w:val="Normal"/>
    <w:uiPriority w:val="99"/>
    <w:unhideWhenUsed/>
    <w:rsid w:val="00E131C9"/>
    <w:pPr>
      <w:numPr>
        <w:numId w:val="20"/>
      </w:numPr>
      <w:contextualSpacing/>
    </w:pPr>
  </w:style>
  <w:style w:type="paragraph" w:styleId="ListBullet3">
    <w:name w:val="List Bullet 3"/>
    <w:basedOn w:val="Normal"/>
    <w:uiPriority w:val="99"/>
    <w:unhideWhenUsed/>
    <w:rsid w:val="00E131C9"/>
    <w:pPr>
      <w:numPr>
        <w:numId w:val="21"/>
      </w:numPr>
      <w:contextualSpacing/>
    </w:pPr>
  </w:style>
  <w:style w:type="paragraph" w:styleId="ListBullet4">
    <w:name w:val="List Bullet 4"/>
    <w:basedOn w:val="Normal"/>
    <w:uiPriority w:val="99"/>
    <w:unhideWhenUsed/>
    <w:rsid w:val="00E131C9"/>
    <w:pPr>
      <w:numPr>
        <w:numId w:val="22"/>
      </w:numPr>
      <w:contextualSpacing/>
    </w:pPr>
  </w:style>
  <w:style w:type="paragraph" w:styleId="ListBullet5">
    <w:name w:val="List Bullet 5"/>
    <w:basedOn w:val="Normal"/>
    <w:uiPriority w:val="99"/>
    <w:unhideWhenUsed/>
    <w:rsid w:val="00E131C9"/>
    <w:pPr>
      <w:numPr>
        <w:numId w:val="2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6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875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25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2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6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3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z\Google%20Drive\Liz%20NSP\zz%20Production\Template\Word\NSPTemplate0217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D9963-8436-400B-A0BB-745FB8458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C:\Users\Liz\Google Drive\Liz NSP\zz Production\Template\Word\NSPTemplate02172021.dotm</Template>
  <TotalTime>124</TotalTime>
  <Pages>8</Pages>
  <Words>7756</Words>
  <Characters>44210</Characters>
  <Application>Microsoft Office Word</Application>
  <DocSecurity>0</DocSecurity>
  <Lines>368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NSP</dc:creator>
  <cp:keywords/>
  <cp:lastModifiedBy>Carol Nichols</cp:lastModifiedBy>
  <cp:revision>38</cp:revision>
  <dcterms:created xsi:type="dcterms:W3CDTF">2022-08-05T17:08:00Z</dcterms:created>
  <dcterms:modified xsi:type="dcterms:W3CDTF">2022-09-13T16:48:00Z</dcterms:modified>
</cp:coreProperties>
</file>